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1" w:name="_Toc399830588" w:displacedByCustomXml="next"/>
    <w:sdt>
      <w:sdtPr>
        <w:rPr>
          <w:rFonts w:asciiTheme="minorHAnsi" w:eastAsiaTheme="minorHAnsi" w:hAnsiTheme="minorHAnsi" w:cstheme="minorBidi"/>
          <w:color w:val="auto"/>
          <w:sz w:val="22"/>
          <w:szCs w:val="22"/>
          <w:lang w:eastAsia="en-US"/>
        </w:rPr>
        <w:id w:val="-1958102250"/>
        <w:docPartObj>
          <w:docPartGallery w:val="Table of Contents"/>
          <w:docPartUnique/>
        </w:docPartObj>
      </w:sdtPr>
      <w:sdtEndPr>
        <w:rPr>
          <w:rFonts w:ascii="Segoe UI" w:hAnsi="Segoe UI"/>
          <w:szCs w:val="20"/>
        </w:rPr>
      </w:sdtEndPr>
      <w:sdtContent>
        <w:p w14:paraId="5C358445" w14:textId="1E5BDFC8" w:rsidR="0032792B" w:rsidRPr="0032792B" w:rsidRDefault="0032792B">
          <w:pPr>
            <w:pStyle w:val="Nadpisobsahu"/>
            <w:rPr>
              <w:rStyle w:val="STTITULChar"/>
            </w:rPr>
          </w:pPr>
          <w:r w:rsidRPr="0032792B">
            <w:rPr>
              <w:rStyle w:val="STTITULChar"/>
            </w:rPr>
            <w:t>Obsah</w:t>
          </w:r>
        </w:p>
        <w:p w14:paraId="2FC30B45" w14:textId="3685E8D1" w:rsidR="00317625" w:rsidRDefault="0032792B">
          <w:pPr>
            <w:pStyle w:val="Obsah1"/>
            <w:rPr>
              <w:ins w:id="2" w:author="Kitti Orszaghova" w:date="2019-09-04T12:14:00Z"/>
              <w:rFonts w:asciiTheme="minorHAnsi" w:hAnsiTheme="minorHAnsi"/>
              <w:b w:val="0"/>
              <w:bCs w:val="0"/>
              <w:sz w:val="22"/>
            </w:rPr>
          </w:pPr>
          <w:r>
            <w:fldChar w:fldCharType="begin"/>
          </w:r>
          <w:r>
            <w:instrText xml:space="preserve"> TOC \o "1-3" \h \z \u </w:instrText>
          </w:r>
          <w:r>
            <w:fldChar w:fldCharType="separate"/>
          </w:r>
          <w:ins w:id="3" w:author="Kitti Orszaghova" w:date="2019-09-04T12:14:00Z">
            <w:r w:rsidR="00317625" w:rsidRPr="005C1BC1">
              <w:rPr>
                <w:rStyle w:val="Hypertextovodkaz"/>
              </w:rPr>
              <w:fldChar w:fldCharType="begin"/>
            </w:r>
            <w:r w:rsidR="00317625" w:rsidRPr="005C1BC1">
              <w:rPr>
                <w:rStyle w:val="Hypertextovodkaz"/>
              </w:rPr>
              <w:instrText xml:space="preserve"> </w:instrText>
            </w:r>
            <w:r w:rsidR="00317625">
              <w:instrText>HYPERLINK \l "_Toc18491708"</w:instrText>
            </w:r>
            <w:r w:rsidR="00317625" w:rsidRPr="005C1BC1">
              <w:rPr>
                <w:rStyle w:val="Hypertextovodkaz"/>
              </w:rPr>
              <w:instrText xml:space="preserve"> </w:instrText>
            </w:r>
            <w:r w:rsidR="00317625" w:rsidRPr="005C1BC1">
              <w:rPr>
                <w:rStyle w:val="Hypertextovodkaz"/>
              </w:rPr>
              <w:fldChar w:fldCharType="separate"/>
            </w:r>
            <w:r w:rsidR="00317625" w:rsidRPr="005C1BC1">
              <w:rPr>
                <w:rStyle w:val="Hypertextovodkaz"/>
                <w14:scene3d>
                  <w14:camera w14:prst="orthographicFront"/>
                  <w14:lightRig w14:rig="threePt" w14:dir="t">
                    <w14:rot w14:lat="0" w14:lon="0" w14:rev="0"/>
                  </w14:lightRig>
                </w14:scene3d>
              </w:rPr>
              <w:t>1.</w:t>
            </w:r>
            <w:r w:rsidR="00317625">
              <w:rPr>
                <w:rFonts w:asciiTheme="minorHAnsi" w:hAnsiTheme="minorHAnsi"/>
                <w:b w:val="0"/>
                <w:bCs w:val="0"/>
                <w:sz w:val="22"/>
              </w:rPr>
              <w:tab/>
            </w:r>
            <w:r w:rsidR="00317625" w:rsidRPr="005C1BC1">
              <w:rPr>
                <w:rStyle w:val="Hypertextovodkaz"/>
              </w:rPr>
              <w:t>Identifikační údaje</w:t>
            </w:r>
            <w:r w:rsidR="00317625">
              <w:rPr>
                <w:webHidden/>
              </w:rPr>
              <w:tab/>
            </w:r>
            <w:r w:rsidR="00317625">
              <w:rPr>
                <w:webHidden/>
              </w:rPr>
              <w:fldChar w:fldCharType="begin"/>
            </w:r>
            <w:r w:rsidR="00317625">
              <w:rPr>
                <w:webHidden/>
              </w:rPr>
              <w:instrText xml:space="preserve"> PAGEREF _Toc18491708 \h </w:instrText>
            </w:r>
          </w:ins>
          <w:r w:rsidR="00317625">
            <w:rPr>
              <w:webHidden/>
            </w:rPr>
          </w:r>
          <w:r w:rsidR="00317625">
            <w:rPr>
              <w:webHidden/>
            </w:rPr>
            <w:fldChar w:fldCharType="separate"/>
          </w:r>
          <w:ins w:id="4" w:author="Kitti Orszaghova" w:date="2019-09-04T12:14:00Z">
            <w:r w:rsidR="00317625">
              <w:rPr>
                <w:webHidden/>
              </w:rPr>
              <w:t>3</w:t>
            </w:r>
            <w:r w:rsidR="00317625">
              <w:rPr>
                <w:webHidden/>
              </w:rPr>
              <w:fldChar w:fldCharType="end"/>
            </w:r>
            <w:r w:rsidR="00317625" w:rsidRPr="005C1BC1">
              <w:rPr>
                <w:rStyle w:val="Hypertextovodkaz"/>
              </w:rPr>
              <w:fldChar w:fldCharType="end"/>
            </w:r>
          </w:ins>
        </w:p>
        <w:p w14:paraId="689428EF" w14:textId="54448C13" w:rsidR="00317625" w:rsidRDefault="00317625">
          <w:pPr>
            <w:pStyle w:val="Obsah1"/>
            <w:rPr>
              <w:ins w:id="5" w:author="Kitti Orszaghova" w:date="2019-09-04T12:14:00Z"/>
              <w:rFonts w:asciiTheme="minorHAnsi" w:hAnsiTheme="minorHAnsi"/>
              <w:b w:val="0"/>
              <w:bCs w:val="0"/>
              <w:sz w:val="22"/>
            </w:rPr>
          </w:pPr>
          <w:ins w:id="6" w:author="Kitti Orszaghova" w:date="2019-09-04T12:14:00Z">
            <w:r w:rsidRPr="005C1BC1">
              <w:rPr>
                <w:rStyle w:val="Hypertextovodkaz"/>
              </w:rPr>
              <w:fldChar w:fldCharType="begin"/>
            </w:r>
            <w:r w:rsidRPr="005C1BC1">
              <w:rPr>
                <w:rStyle w:val="Hypertextovodkaz"/>
              </w:rPr>
              <w:instrText xml:space="preserve"> </w:instrText>
            </w:r>
            <w:r>
              <w:instrText>HYPERLINK \l "_Toc18491709"</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2.</w:t>
            </w:r>
            <w:r>
              <w:rPr>
                <w:rFonts w:asciiTheme="minorHAnsi" w:hAnsiTheme="minorHAnsi"/>
                <w:b w:val="0"/>
                <w:bCs w:val="0"/>
                <w:sz w:val="22"/>
              </w:rPr>
              <w:tab/>
            </w:r>
            <w:r w:rsidRPr="005C1BC1">
              <w:rPr>
                <w:rStyle w:val="Hypertextovodkaz"/>
              </w:rPr>
              <w:t>Účel objektu, funkční náplň</w:t>
            </w:r>
            <w:r>
              <w:rPr>
                <w:webHidden/>
              </w:rPr>
              <w:tab/>
            </w:r>
            <w:r>
              <w:rPr>
                <w:webHidden/>
              </w:rPr>
              <w:fldChar w:fldCharType="begin"/>
            </w:r>
            <w:r>
              <w:rPr>
                <w:webHidden/>
              </w:rPr>
              <w:instrText xml:space="preserve"> PAGEREF _Toc18491709 \h </w:instrText>
            </w:r>
          </w:ins>
          <w:r>
            <w:rPr>
              <w:webHidden/>
            </w:rPr>
          </w:r>
          <w:r>
            <w:rPr>
              <w:webHidden/>
            </w:rPr>
            <w:fldChar w:fldCharType="separate"/>
          </w:r>
          <w:ins w:id="7" w:author="Kitti Orszaghova" w:date="2019-09-04T12:14:00Z">
            <w:r>
              <w:rPr>
                <w:webHidden/>
              </w:rPr>
              <w:t>4</w:t>
            </w:r>
            <w:r>
              <w:rPr>
                <w:webHidden/>
              </w:rPr>
              <w:fldChar w:fldCharType="end"/>
            </w:r>
            <w:r w:rsidRPr="005C1BC1">
              <w:rPr>
                <w:rStyle w:val="Hypertextovodkaz"/>
              </w:rPr>
              <w:fldChar w:fldCharType="end"/>
            </w:r>
          </w:ins>
        </w:p>
        <w:p w14:paraId="16F354FC" w14:textId="421D45DB" w:rsidR="00317625" w:rsidRDefault="00317625">
          <w:pPr>
            <w:pStyle w:val="Obsah1"/>
            <w:rPr>
              <w:ins w:id="8" w:author="Kitti Orszaghova" w:date="2019-09-04T12:14:00Z"/>
              <w:rFonts w:asciiTheme="minorHAnsi" w:hAnsiTheme="minorHAnsi"/>
              <w:b w:val="0"/>
              <w:bCs w:val="0"/>
              <w:sz w:val="22"/>
            </w:rPr>
          </w:pPr>
          <w:ins w:id="9" w:author="Kitti Orszaghova" w:date="2019-09-04T12:14:00Z">
            <w:r w:rsidRPr="005C1BC1">
              <w:rPr>
                <w:rStyle w:val="Hypertextovodkaz"/>
              </w:rPr>
              <w:fldChar w:fldCharType="begin"/>
            </w:r>
            <w:r w:rsidRPr="005C1BC1">
              <w:rPr>
                <w:rStyle w:val="Hypertextovodkaz"/>
              </w:rPr>
              <w:instrText xml:space="preserve"> </w:instrText>
            </w:r>
            <w:r>
              <w:instrText>HYPERLINK \l "_Toc18491710"</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3.</w:t>
            </w:r>
            <w:r>
              <w:rPr>
                <w:rFonts w:asciiTheme="minorHAnsi" w:hAnsiTheme="minorHAnsi"/>
                <w:b w:val="0"/>
                <w:bCs w:val="0"/>
                <w:sz w:val="22"/>
              </w:rPr>
              <w:tab/>
            </w:r>
            <w:r w:rsidRPr="005C1BC1">
              <w:rPr>
                <w:rStyle w:val="Hypertextovodkaz"/>
              </w:rPr>
              <w:t>Kapacitní údaje</w:t>
            </w:r>
            <w:r>
              <w:rPr>
                <w:webHidden/>
              </w:rPr>
              <w:tab/>
            </w:r>
            <w:r>
              <w:rPr>
                <w:webHidden/>
              </w:rPr>
              <w:fldChar w:fldCharType="begin"/>
            </w:r>
            <w:r>
              <w:rPr>
                <w:webHidden/>
              </w:rPr>
              <w:instrText xml:space="preserve"> PAGEREF _Toc18491710 \h </w:instrText>
            </w:r>
          </w:ins>
          <w:r>
            <w:rPr>
              <w:webHidden/>
            </w:rPr>
          </w:r>
          <w:r>
            <w:rPr>
              <w:webHidden/>
            </w:rPr>
            <w:fldChar w:fldCharType="separate"/>
          </w:r>
          <w:ins w:id="10" w:author="Kitti Orszaghova" w:date="2019-09-04T12:14:00Z">
            <w:r>
              <w:rPr>
                <w:webHidden/>
              </w:rPr>
              <w:t>4</w:t>
            </w:r>
            <w:r>
              <w:rPr>
                <w:webHidden/>
              </w:rPr>
              <w:fldChar w:fldCharType="end"/>
            </w:r>
            <w:r w:rsidRPr="005C1BC1">
              <w:rPr>
                <w:rStyle w:val="Hypertextovodkaz"/>
              </w:rPr>
              <w:fldChar w:fldCharType="end"/>
            </w:r>
          </w:ins>
        </w:p>
        <w:p w14:paraId="100FFA34" w14:textId="2F8FAE54" w:rsidR="00317625" w:rsidRDefault="00317625">
          <w:pPr>
            <w:pStyle w:val="Obsah1"/>
            <w:rPr>
              <w:ins w:id="11" w:author="Kitti Orszaghova" w:date="2019-09-04T12:14:00Z"/>
              <w:rFonts w:asciiTheme="minorHAnsi" w:hAnsiTheme="minorHAnsi"/>
              <w:b w:val="0"/>
              <w:bCs w:val="0"/>
              <w:sz w:val="22"/>
            </w:rPr>
          </w:pPr>
          <w:ins w:id="12" w:author="Kitti Orszaghova" w:date="2019-09-04T12:14:00Z">
            <w:r w:rsidRPr="005C1BC1">
              <w:rPr>
                <w:rStyle w:val="Hypertextovodkaz"/>
              </w:rPr>
              <w:fldChar w:fldCharType="begin"/>
            </w:r>
            <w:r w:rsidRPr="005C1BC1">
              <w:rPr>
                <w:rStyle w:val="Hypertextovodkaz"/>
              </w:rPr>
              <w:instrText xml:space="preserve"> </w:instrText>
            </w:r>
            <w:r>
              <w:instrText>HYPERLINK \l "_Toc18491711"</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4.</w:t>
            </w:r>
            <w:r>
              <w:rPr>
                <w:rFonts w:asciiTheme="minorHAnsi" w:hAnsiTheme="minorHAnsi"/>
                <w:b w:val="0"/>
                <w:bCs w:val="0"/>
                <w:sz w:val="22"/>
              </w:rPr>
              <w:tab/>
            </w:r>
            <w:r w:rsidRPr="005C1BC1">
              <w:rPr>
                <w:rStyle w:val="Hypertextovodkaz"/>
              </w:rPr>
              <w:t>Architektonické, výtvarné, materiálové a dispoziční řešení stavby</w:t>
            </w:r>
            <w:r>
              <w:rPr>
                <w:webHidden/>
              </w:rPr>
              <w:tab/>
            </w:r>
            <w:r>
              <w:rPr>
                <w:webHidden/>
              </w:rPr>
              <w:fldChar w:fldCharType="begin"/>
            </w:r>
            <w:r>
              <w:rPr>
                <w:webHidden/>
              </w:rPr>
              <w:instrText xml:space="preserve"> PAGEREF _Toc18491711 \h </w:instrText>
            </w:r>
          </w:ins>
          <w:r>
            <w:rPr>
              <w:webHidden/>
            </w:rPr>
          </w:r>
          <w:r>
            <w:rPr>
              <w:webHidden/>
            </w:rPr>
            <w:fldChar w:fldCharType="separate"/>
          </w:r>
          <w:ins w:id="13" w:author="Kitti Orszaghova" w:date="2019-09-04T12:14:00Z">
            <w:r>
              <w:rPr>
                <w:webHidden/>
              </w:rPr>
              <w:t>4</w:t>
            </w:r>
            <w:r>
              <w:rPr>
                <w:webHidden/>
              </w:rPr>
              <w:fldChar w:fldCharType="end"/>
            </w:r>
            <w:r w:rsidRPr="005C1BC1">
              <w:rPr>
                <w:rStyle w:val="Hypertextovodkaz"/>
              </w:rPr>
              <w:fldChar w:fldCharType="end"/>
            </w:r>
          </w:ins>
        </w:p>
        <w:p w14:paraId="4FFE4846" w14:textId="4E425999" w:rsidR="00317625" w:rsidRDefault="00317625">
          <w:pPr>
            <w:pStyle w:val="Obsah2"/>
            <w:rPr>
              <w:ins w:id="14" w:author="Kitti Orszaghova" w:date="2019-09-04T12:14:00Z"/>
              <w:rFonts w:asciiTheme="minorHAnsi" w:eastAsiaTheme="minorEastAsia" w:hAnsiTheme="minorHAnsi"/>
              <w:noProof/>
              <w:szCs w:val="22"/>
              <w:lang w:eastAsia="cs-CZ"/>
            </w:rPr>
          </w:pPr>
          <w:ins w:id="15"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"_Toc18491712"</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4.1</w:t>
            </w:r>
            <w:r>
              <w:rPr>
                <w:rFonts w:asciiTheme="minorHAnsi" w:eastAsiaTheme="minorEastAsia" w:hAnsiTheme="minorHAnsi"/>
                <w:noProof/>
                <w:szCs w:val="22"/>
                <w:lang w:eastAsia="cs-CZ"/>
              </w:rPr>
              <w:tab/>
            </w:r>
            <w:r w:rsidRPr="005C1BC1">
              <w:rPr>
                <w:rStyle w:val="Hypertextovodkaz"/>
                <w:noProof/>
              </w:rPr>
              <w:t>Stávající stav</w:t>
            </w:r>
            <w:r>
              <w:rPr>
                <w:noProof/>
                <w:webHidden/>
              </w:rPr>
              <w:tab/>
            </w:r>
            <w:r>
              <w:rPr>
                <w:noProof/>
                <w:webHidden/>
              </w:rPr>
              <w:fldChar w:fldCharType="begin"/>
            </w:r>
            <w:r>
              <w:rPr>
                <w:noProof/>
                <w:webHidden/>
              </w:rPr>
              <w:instrText xml:space="preserve"> PAGEREF _Toc18491712 \h </w:instrText>
            </w:r>
          </w:ins>
          <w:r>
            <w:rPr>
              <w:noProof/>
              <w:webHidden/>
            </w:rPr>
          </w:r>
          <w:r>
            <w:rPr>
              <w:noProof/>
              <w:webHidden/>
            </w:rPr>
            <w:fldChar w:fldCharType="separate"/>
          </w:r>
          <w:ins w:id="16" w:author="Kitti Orszaghova" w:date="2019-09-04T12:14:00Z">
            <w:r>
              <w:rPr>
                <w:noProof/>
                <w:webHidden/>
              </w:rPr>
              <w:t>4</w:t>
            </w:r>
            <w:r>
              <w:rPr>
                <w:noProof/>
                <w:webHidden/>
              </w:rPr>
              <w:fldChar w:fldCharType="end"/>
            </w:r>
            <w:r w:rsidRPr="005C1BC1">
              <w:rPr>
                <w:rStyle w:val="Hypertextovodkaz"/>
                <w:noProof/>
              </w:rPr>
              <w:fldChar w:fldCharType="end"/>
            </w:r>
          </w:ins>
        </w:p>
        <w:p w14:paraId="692785C9" w14:textId="685A9E1F" w:rsidR="00317625" w:rsidRDefault="00317625">
          <w:pPr>
            <w:pStyle w:val="Obsah2"/>
            <w:rPr>
              <w:ins w:id="17" w:author="Kitti Orszaghova" w:date="2019-09-04T12:14:00Z"/>
              <w:rFonts w:asciiTheme="minorHAnsi" w:eastAsiaTheme="minorEastAsia" w:hAnsiTheme="minorHAnsi"/>
              <w:noProof/>
              <w:szCs w:val="22"/>
              <w:lang w:eastAsia="cs-CZ"/>
            </w:rPr>
          </w:pPr>
          <w:ins w:id="18"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"_Toc18491713"</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4.2</w:t>
            </w:r>
            <w:r>
              <w:rPr>
                <w:rFonts w:asciiTheme="minorHAnsi" w:eastAsiaTheme="minorEastAsia" w:hAnsiTheme="minorHAnsi"/>
                <w:noProof/>
                <w:szCs w:val="22"/>
                <w:lang w:eastAsia="cs-CZ"/>
              </w:rPr>
              <w:tab/>
            </w:r>
            <w:r w:rsidRPr="005C1BC1">
              <w:rPr>
                <w:rStyle w:val="Hypertextovodkaz"/>
                <w:noProof/>
              </w:rPr>
              <w:t>Bourací práce</w:t>
            </w:r>
            <w:r>
              <w:rPr>
                <w:noProof/>
                <w:webHidden/>
              </w:rPr>
              <w:tab/>
            </w:r>
            <w:r>
              <w:rPr>
                <w:noProof/>
                <w:webHidden/>
              </w:rPr>
              <w:fldChar w:fldCharType="begin"/>
            </w:r>
            <w:r>
              <w:rPr>
                <w:noProof/>
                <w:webHidden/>
              </w:rPr>
              <w:instrText xml:space="preserve"> PAGEREF _Toc18491713 \h </w:instrText>
            </w:r>
          </w:ins>
          <w:r>
            <w:rPr>
              <w:noProof/>
              <w:webHidden/>
            </w:rPr>
          </w:r>
          <w:r>
            <w:rPr>
              <w:noProof/>
              <w:webHidden/>
            </w:rPr>
            <w:fldChar w:fldCharType="separate"/>
          </w:r>
          <w:ins w:id="19" w:author="Kitti Orszaghova" w:date="2019-09-04T12:14:00Z">
            <w:r>
              <w:rPr>
                <w:noProof/>
                <w:webHidden/>
              </w:rPr>
              <w:t>5</w:t>
            </w:r>
            <w:r>
              <w:rPr>
                <w:noProof/>
                <w:webHidden/>
              </w:rPr>
              <w:fldChar w:fldCharType="end"/>
            </w:r>
            <w:r w:rsidRPr="005C1BC1">
              <w:rPr>
                <w:rStyle w:val="Hypertextovodkaz"/>
                <w:noProof/>
              </w:rPr>
              <w:fldChar w:fldCharType="end"/>
            </w:r>
          </w:ins>
        </w:p>
        <w:p w14:paraId="2C44607D" w14:textId="7621565E" w:rsidR="00317625" w:rsidRDefault="00317625">
          <w:pPr>
            <w:pStyle w:val="Obsah2"/>
            <w:rPr>
              <w:ins w:id="20" w:author="Kitti Orszaghova" w:date="2019-09-04T12:14:00Z"/>
              <w:rFonts w:asciiTheme="minorHAnsi" w:eastAsiaTheme="minorEastAsia" w:hAnsiTheme="minorHAnsi"/>
              <w:noProof/>
              <w:szCs w:val="22"/>
              <w:lang w:eastAsia="cs-CZ"/>
            </w:rPr>
          </w:pPr>
          <w:ins w:id="21"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"_Toc18491714"</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4.3</w:t>
            </w:r>
            <w:r>
              <w:rPr>
                <w:rFonts w:asciiTheme="minorHAnsi" w:eastAsiaTheme="minorEastAsia" w:hAnsiTheme="minorHAnsi"/>
                <w:noProof/>
                <w:szCs w:val="22"/>
                <w:lang w:eastAsia="cs-CZ"/>
              </w:rPr>
              <w:tab/>
            </w:r>
            <w:r w:rsidRPr="005C1BC1">
              <w:rPr>
                <w:rStyle w:val="Hypertextovodkaz"/>
                <w:noProof/>
              </w:rPr>
              <w:t>Nakládání s odpady</w:t>
            </w:r>
            <w:r>
              <w:rPr>
                <w:noProof/>
                <w:webHidden/>
              </w:rPr>
              <w:tab/>
            </w:r>
            <w:r>
              <w:rPr>
                <w:noProof/>
                <w:webHidden/>
              </w:rPr>
              <w:fldChar w:fldCharType="begin"/>
            </w:r>
            <w:r>
              <w:rPr>
                <w:noProof/>
                <w:webHidden/>
              </w:rPr>
              <w:instrText xml:space="preserve"> PAGEREF _Toc18491714 \h </w:instrText>
            </w:r>
          </w:ins>
          <w:r>
            <w:rPr>
              <w:noProof/>
              <w:webHidden/>
            </w:rPr>
          </w:r>
          <w:r>
            <w:rPr>
              <w:noProof/>
              <w:webHidden/>
            </w:rPr>
            <w:fldChar w:fldCharType="separate"/>
          </w:r>
          <w:ins w:id="22" w:author="Kitti Orszaghova" w:date="2019-09-04T12:14:00Z">
            <w:r>
              <w:rPr>
                <w:noProof/>
                <w:webHidden/>
              </w:rPr>
              <w:t>6</w:t>
            </w:r>
            <w:r>
              <w:rPr>
                <w:noProof/>
                <w:webHidden/>
              </w:rPr>
              <w:fldChar w:fldCharType="end"/>
            </w:r>
            <w:r w:rsidRPr="005C1BC1">
              <w:rPr>
                <w:rStyle w:val="Hypertextovodkaz"/>
                <w:noProof/>
              </w:rPr>
              <w:fldChar w:fldCharType="end"/>
            </w:r>
          </w:ins>
        </w:p>
        <w:p w14:paraId="56366789" w14:textId="1FFC6FC0" w:rsidR="00317625" w:rsidRDefault="00317625">
          <w:pPr>
            <w:pStyle w:val="Obsah2"/>
            <w:rPr>
              <w:ins w:id="23" w:author="Kitti Orszaghova" w:date="2019-09-04T12:14:00Z"/>
              <w:rFonts w:asciiTheme="minorHAnsi" w:eastAsiaTheme="minorEastAsia" w:hAnsiTheme="minorHAnsi"/>
              <w:noProof/>
              <w:szCs w:val="22"/>
              <w:lang w:eastAsia="cs-CZ"/>
            </w:rPr>
          </w:pPr>
          <w:ins w:id="24"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"_Toc18491715"</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4.4</w:t>
            </w:r>
            <w:r>
              <w:rPr>
                <w:rFonts w:asciiTheme="minorHAnsi" w:eastAsiaTheme="minorEastAsia" w:hAnsiTheme="minorHAnsi"/>
                <w:noProof/>
                <w:szCs w:val="22"/>
                <w:lang w:eastAsia="cs-CZ"/>
              </w:rPr>
              <w:tab/>
            </w:r>
            <w:r w:rsidRPr="005C1BC1">
              <w:rPr>
                <w:rStyle w:val="Hypertextovodkaz"/>
                <w:noProof/>
              </w:rPr>
              <w:t>Architektonické a materiálové řešení navrhovaných úprav</w:t>
            </w:r>
            <w:r>
              <w:rPr>
                <w:noProof/>
                <w:webHidden/>
              </w:rPr>
              <w:tab/>
            </w:r>
            <w:r>
              <w:rPr>
                <w:noProof/>
                <w:webHidden/>
              </w:rPr>
              <w:fldChar w:fldCharType="begin"/>
            </w:r>
            <w:r>
              <w:rPr>
                <w:noProof/>
                <w:webHidden/>
              </w:rPr>
              <w:instrText xml:space="preserve"> PAGEREF _Toc18491715 \h </w:instrText>
            </w:r>
          </w:ins>
          <w:r>
            <w:rPr>
              <w:noProof/>
              <w:webHidden/>
            </w:rPr>
          </w:r>
          <w:r>
            <w:rPr>
              <w:noProof/>
              <w:webHidden/>
            </w:rPr>
            <w:fldChar w:fldCharType="separate"/>
          </w:r>
          <w:ins w:id="25" w:author="Kitti Orszaghova" w:date="2019-09-04T12:14:00Z">
            <w:r>
              <w:rPr>
                <w:noProof/>
                <w:webHidden/>
              </w:rPr>
              <w:t>7</w:t>
            </w:r>
            <w:r>
              <w:rPr>
                <w:noProof/>
                <w:webHidden/>
              </w:rPr>
              <w:fldChar w:fldCharType="end"/>
            </w:r>
            <w:r w:rsidRPr="005C1BC1">
              <w:rPr>
                <w:rStyle w:val="Hypertextovodkaz"/>
                <w:noProof/>
              </w:rPr>
              <w:fldChar w:fldCharType="end"/>
            </w:r>
          </w:ins>
        </w:p>
        <w:p w14:paraId="002EE198" w14:textId="482AD3F8" w:rsidR="00317625" w:rsidRDefault="00317625">
          <w:pPr>
            <w:pStyle w:val="Obsah2"/>
            <w:rPr>
              <w:ins w:id="26" w:author="Kitti Orszaghova" w:date="2019-09-04T12:14:00Z"/>
              <w:rFonts w:asciiTheme="minorHAnsi" w:eastAsiaTheme="minorEastAsia" w:hAnsiTheme="minorHAnsi"/>
              <w:noProof/>
              <w:szCs w:val="22"/>
              <w:lang w:eastAsia="cs-CZ"/>
            </w:rPr>
          </w:pPr>
          <w:ins w:id="27"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"_Toc18491716"</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4.5</w:t>
            </w:r>
            <w:r>
              <w:rPr>
                <w:rFonts w:asciiTheme="minorHAnsi" w:eastAsiaTheme="minorEastAsia" w:hAnsiTheme="minorHAnsi"/>
                <w:noProof/>
                <w:szCs w:val="22"/>
                <w:lang w:eastAsia="cs-CZ"/>
              </w:rPr>
              <w:tab/>
            </w:r>
            <w:r w:rsidRPr="005C1BC1">
              <w:rPr>
                <w:rStyle w:val="Hypertextovodkaz"/>
                <w:noProof/>
              </w:rPr>
              <w:t>Dispoziční řešení</w:t>
            </w:r>
            <w:r>
              <w:rPr>
                <w:noProof/>
                <w:webHidden/>
              </w:rPr>
              <w:tab/>
            </w:r>
            <w:r>
              <w:rPr>
                <w:noProof/>
                <w:webHidden/>
              </w:rPr>
              <w:fldChar w:fldCharType="begin"/>
            </w:r>
            <w:r>
              <w:rPr>
                <w:noProof/>
                <w:webHidden/>
              </w:rPr>
              <w:instrText xml:space="preserve"> PAGEREF _Toc18491716 \h </w:instrText>
            </w:r>
          </w:ins>
          <w:r>
            <w:rPr>
              <w:noProof/>
              <w:webHidden/>
            </w:rPr>
          </w:r>
          <w:r>
            <w:rPr>
              <w:noProof/>
              <w:webHidden/>
            </w:rPr>
            <w:fldChar w:fldCharType="separate"/>
          </w:r>
          <w:ins w:id="28" w:author="Kitti Orszaghova" w:date="2019-09-04T12:14:00Z">
            <w:r>
              <w:rPr>
                <w:noProof/>
                <w:webHidden/>
              </w:rPr>
              <w:t>7</w:t>
            </w:r>
            <w:r>
              <w:rPr>
                <w:noProof/>
                <w:webHidden/>
              </w:rPr>
              <w:fldChar w:fldCharType="end"/>
            </w:r>
            <w:r w:rsidRPr="005C1BC1">
              <w:rPr>
                <w:rStyle w:val="Hypertextovodkaz"/>
                <w:noProof/>
              </w:rPr>
              <w:fldChar w:fldCharType="end"/>
            </w:r>
          </w:ins>
        </w:p>
        <w:p w14:paraId="21912A22" w14:textId="43AFAB3C" w:rsidR="00317625" w:rsidRDefault="00317625">
          <w:pPr>
            <w:pStyle w:val="Obsah1"/>
            <w:rPr>
              <w:ins w:id="29" w:author="Kitti Orszaghova" w:date="2019-09-04T12:14:00Z"/>
              <w:rFonts w:asciiTheme="minorHAnsi" w:hAnsiTheme="minorHAnsi"/>
              <w:b w:val="0"/>
              <w:bCs w:val="0"/>
              <w:sz w:val="22"/>
            </w:rPr>
          </w:pPr>
          <w:ins w:id="30" w:author="Kitti Orszaghova" w:date="2019-09-04T12:14:00Z">
            <w:r w:rsidRPr="005C1BC1">
              <w:rPr>
                <w:rStyle w:val="Hypertextovodkaz"/>
              </w:rPr>
              <w:fldChar w:fldCharType="begin"/>
            </w:r>
            <w:r w:rsidRPr="005C1BC1">
              <w:rPr>
                <w:rStyle w:val="Hypertextovodkaz"/>
              </w:rPr>
              <w:instrText xml:space="preserve"> </w:instrText>
            </w:r>
            <w:r>
              <w:instrText>HYPERLINK \l "_Toc18491717"</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5.</w:t>
            </w:r>
            <w:r>
              <w:rPr>
                <w:rFonts w:asciiTheme="minorHAnsi" w:hAnsiTheme="minorHAnsi"/>
                <w:b w:val="0"/>
                <w:bCs w:val="0"/>
                <w:sz w:val="22"/>
              </w:rPr>
              <w:tab/>
            </w:r>
            <w:r w:rsidRPr="005C1BC1">
              <w:rPr>
                <w:rStyle w:val="Hypertextovodkaz"/>
              </w:rPr>
              <w:t>Bezbariérové užívání stavby</w:t>
            </w:r>
            <w:r>
              <w:rPr>
                <w:webHidden/>
              </w:rPr>
              <w:tab/>
            </w:r>
            <w:r>
              <w:rPr>
                <w:webHidden/>
              </w:rPr>
              <w:fldChar w:fldCharType="begin"/>
            </w:r>
            <w:r>
              <w:rPr>
                <w:webHidden/>
              </w:rPr>
              <w:instrText xml:space="preserve"> PAGEREF _Toc18491717 \h </w:instrText>
            </w:r>
          </w:ins>
          <w:r>
            <w:rPr>
              <w:webHidden/>
            </w:rPr>
          </w:r>
          <w:r>
            <w:rPr>
              <w:webHidden/>
            </w:rPr>
            <w:fldChar w:fldCharType="separate"/>
          </w:r>
          <w:ins w:id="31" w:author="Kitti Orszaghova" w:date="2019-09-04T12:14:00Z">
            <w:r>
              <w:rPr>
                <w:webHidden/>
              </w:rPr>
              <w:t>7</w:t>
            </w:r>
            <w:r>
              <w:rPr>
                <w:webHidden/>
              </w:rPr>
              <w:fldChar w:fldCharType="end"/>
            </w:r>
            <w:r w:rsidRPr="005C1BC1">
              <w:rPr>
                <w:rStyle w:val="Hypertextovodkaz"/>
              </w:rPr>
              <w:fldChar w:fldCharType="end"/>
            </w:r>
          </w:ins>
        </w:p>
        <w:p w14:paraId="590A30BF" w14:textId="0A348862" w:rsidR="00317625" w:rsidRDefault="00317625">
          <w:pPr>
            <w:pStyle w:val="Obsah1"/>
            <w:rPr>
              <w:ins w:id="32" w:author="Kitti Orszaghova" w:date="2019-09-04T12:14:00Z"/>
              <w:rFonts w:asciiTheme="minorHAnsi" w:hAnsiTheme="minorHAnsi"/>
              <w:b w:val="0"/>
              <w:bCs w:val="0"/>
              <w:sz w:val="22"/>
            </w:rPr>
          </w:pPr>
          <w:ins w:id="33" w:author="Kitti Orszaghova" w:date="2019-09-04T12:14:00Z">
            <w:r w:rsidRPr="005C1BC1">
              <w:rPr>
                <w:rStyle w:val="Hypertextovodkaz"/>
              </w:rPr>
              <w:fldChar w:fldCharType="begin"/>
            </w:r>
            <w:r w:rsidRPr="005C1BC1">
              <w:rPr>
                <w:rStyle w:val="Hypertextovodkaz"/>
              </w:rPr>
              <w:instrText xml:space="preserve"> </w:instrText>
            </w:r>
            <w:r>
              <w:instrText>HYPERLINK \l "_Toc18491718"</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6.</w:t>
            </w:r>
            <w:r>
              <w:rPr>
                <w:rFonts w:asciiTheme="minorHAnsi" w:hAnsiTheme="minorHAnsi"/>
                <w:b w:val="0"/>
                <w:bCs w:val="0"/>
                <w:sz w:val="22"/>
              </w:rPr>
              <w:tab/>
            </w:r>
            <w:r w:rsidRPr="005C1BC1">
              <w:rPr>
                <w:rStyle w:val="Hypertextovodkaz"/>
              </w:rPr>
              <w:t>Celkové provozní řešení</w:t>
            </w:r>
            <w:r>
              <w:rPr>
                <w:webHidden/>
              </w:rPr>
              <w:tab/>
            </w:r>
            <w:r>
              <w:rPr>
                <w:webHidden/>
              </w:rPr>
              <w:fldChar w:fldCharType="begin"/>
            </w:r>
            <w:r>
              <w:rPr>
                <w:webHidden/>
              </w:rPr>
              <w:instrText xml:space="preserve"> PAGEREF _Toc18491718 \h </w:instrText>
            </w:r>
          </w:ins>
          <w:r>
            <w:rPr>
              <w:webHidden/>
            </w:rPr>
          </w:r>
          <w:r>
            <w:rPr>
              <w:webHidden/>
            </w:rPr>
            <w:fldChar w:fldCharType="separate"/>
          </w:r>
          <w:ins w:id="34" w:author="Kitti Orszaghova" w:date="2019-09-04T12:14:00Z">
            <w:r>
              <w:rPr>
                <w:webHidden/>
              </w:rPr>
              <w:t>7</w:t>
            </w:r>
            <w:r>
              <w:rPr>
                <w:webHidden/>
              </w:rPr>
              <w:fldChar w:fldCharType="end"/>
            </w:r>
            <w:r w:rsidRPr="005C1BC1">
              <w:rPr>
                <w:rStyle w:val="Hypertextovodkaz"/>
              </w:rPr>
              <w:fldChar w:fldCharType="end"/>
            </w:r>
          </w:ins>
        </w:p>
        <w:p w14:paraId="76FCE1CE" w14:textId="59D6E03D" w:rsidR="00317625" w:rsidRDefault="00317625">
          <w:pPr>
            <w:pStyle w:val="Obsah1"/>
            <w:rPr>
              <w:ins w:id="35" w:author="Kitti Orszaghova" w:date="2019-09-04T12:14:00Z"/>
              <w:rFonts w:asciiTheme="minorHAnsi" w:hAnsiTheme="minorHAnsi"/>
              <w:b w:val="0"/>
              <w:bCs w:val="0"/>
              <w:sz w:val="22"/>
            </w:rPr>
          </w:pPr>
          <w:ins w:id="36" w:author="Kitti Orszaghova" w:date="2019-09-04T12:14:00Z">
            <w:r w:rsidRPr="005C1BC1">
              <w:rPr>
                <w:rStyle w:val="Hypertextovodkaz"/>
              </w:rPr>
              <w:fldChar w:fldCharType="begin"/>
            </w:r>
            <w:r w:rsidRPr="005C1BC1">
              <w:rPr>
                <w:rStyle w:val="Hypertextovodkaz"/>
              </w:rPr>
              <w:instrText xml:space="preserve"> </w:instrText>
            </w:r>
            <w:r>
              <w:instrText>HYPERLINK \l "_Toc18491719"</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7.</w:t>
            </w:r>
            <w:r>
              <w:rPr>
                <w:rFonts w:asciiTheme="minorHAnsi" w:hAnsiTheme="minorHAnsi"/>
                <w:b w:val="0"/>
                <w:bCs w:val="0"/>
                <w:sz w:val="22"/>
              </w:rPr>
              <w:tab/>
            </w:r>
            <w:r w:rsidRPr="005C1BC1">
              <w:rPr>
                <w:rStyle w:val="Hypertextovodkaz"/>
              </w:rPr>
              <w:t>Technologie výroby</w:t>
            </w:r>
            <w:r>
              <w:rPr>
                <w:webHidden/>
              </w:rPr>
              <w:tab/>
            </w:r>
            <w:r>
              <w:rPr>
                <w:webHidden/>
              </w:rPr>
              <w:fldChar w:fldCharType="begin"/>
            </w:r>
            <w:r>
              <w:rPr>
                <w:webHidden/>
              </w:rPr>
              <w:instrText xml:space="preserve"> PAGEREF _Toc18491719 \h </w:instrText>
            </w:r>
          </w:ins>
          <w:r>
            <w:rPr>
              <w:webHidden/>
            </w:rPr>
          </w:r>
          <w:r>
            <w:rPr>
              <w:webHidden/>
            </w:rPr>
            <w:fldChar w:fldCharType="separate"/>
          </w:r>
          <w:ins w:id="37" w:author="Kitti Orszaghova" w:date="2019-09-04T12:14:00Z">
            <w:r>
              <w:rPr>
                <w:webHidden/>
              </w:rPr>
              <w:t>7</w:t>
            </w:r>
            <w:r>
              <w:rPr>
                <w:webHidden/>
              </w:rPr>
              <w:fldChar w:fldCharType="end"/>
            </w:r>
            <w:r w:rsidRPr="005C1BC1">
              <w:rPr>
                <w:rStyle w:val="Hypertextovodkaz"/>
              </w:rPr>
              <w:fldChar w:fldCharType="end"/>
            </w:r>
          </w:ins>
        </w:p>
        <w:p w14:paraId="5E6F948B" w14:textId="31AB9122" w:rsidR="00317625" w:rsidRDefault="00317625">
          <w:pPr>
            <w:pStyle w:val="Obsah1"/>
            <w:rPr>
              <w:ins w:id="38" w:author="Kitti Orszaghova" w:date="2019-09-04T12:14:00Z"/>
              <w:rFonts w:asciiTheme="minorHAnsi" w:hAnsiTheme="minorHAnsi"/>
              <w:b w:val="0"/>
              <w:bCs w:val="0"/>
              <w:sz w:val="22"/>
            </w:rPr>
          </w:pPr>
          <w:ins w:id="39" w:author="Kitti Orszaghova" w:date="2019-09-04T12:14:00Z">
            <w:r w:rsidRPr="005C1BC1">
              <w:rPr>
                <w:rStyle w:val="Hypertextovodkaz"/>
              </w:rPr>
              <w:fldChar w:fldCharType="begin"/>
            </w:r>
            <w:r w:rsidRPr="005C1BC1">
              <w:rPr>
                <w:rStyle w:val="Hypertextovodkaz"/>
              </w:rPr>
              <w:instrText xml:space="preserve"> </w:instrText>
            </w:r>
            <w:r>
              <w:instrText>HYPERLINK \l "_Toc18491720"</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8.</w:t>
            </w:r>
            <w:r>
              <w:rPr>
                <w:rFonts w:asciiTheme="minorHAnsi" w:hAnsiTheme="minorHAnsi"/>
                <w:b w:val="0"/>
                <w:bCs w:val="0"/>
                <w:sz w:val="22"/>
              </w:rPr>
              <w:tab/>
            </w:r>
            <w:r w:rsidRPr="005C1BC1">
              <w:rPr>
                <w:rStyle w:val="Hypertextovodkaz"/>
              </w:rPr>
              <w:t>Konstrukční, stavebně technické řešení a technické vlastnosti stavby</w:t>
            </w:r>
            <w:r>
              <w:rPr>
                <w:webHidden/>
              </w:rPr>
              <w:tab/>
            </w:r>
            <w:r>
              <w:rPr>
                <w:webHidden/>
              </w:rPr>
              <w:fldChar w:fldCharType="begin"/>
            </w:r>
            <w:r>
              <w:rPr>
                <w:webHidden/>
              </w:rPr>
              <w:instrText xml:space="preserve"> PAGEREF _Toc18491720 \h </w:instrText>
            </w:r>
          </w:ins>
          <w:r>
            <w:rPr>
              <w:webHidden/>
            </w:rPr>
          </w:r>
          <w:r>
            <w:rPr>
              <w:webHidden/>
            </w:rPr>
            <w:fldChar w:fldCharType="separate"/>
          </w:r>
          <w:ins w:id="40" w:author="Kitti Orszaghova" w:date="2019-09-04T12:14:00Z">
            <w:r>
              <w:rPr>
                <w:webHidden/>
              </w:rPr>
              <w:t>8</w:t>
            </w:r>
            <w:r>
              <w:rPr>
                <w:webHidden/>
              </w:rPr>
              <w:fldChar w:fldCharType="end"/>
            </w:r>
            <w:r w:rsidRPr="005C1BC1">
              <w:rPr>
                <w:rStyle w:val="Hypertextovodkaz"/>
              </w:rPr>
              <w:fldChar w:fldCharType="end"/>
            </w:r>
          </w:ins>
        </w:p>
        <w:p w14:paraId="79A28A4F" w14:textId="6D40D498" w:rsidR="00317625" w:rsidRDefault="00317625">
          <w:pPr>
            <w:pStyle w:val="Obsah2"/>
            <w:rPr>
              <w:ins w:id="41" w:author="Kitti Orszaghova" w:date="2019-09-04T12:14:00Z"/>
              <w:rFonts w:asciiTheme="minorHAnsi" w:eastAsiaTheme="minorEastAsia" w:hAnsiTheme="minorHAnsi"/>
              <w:noProof/>
              <w:szCs w:val="22"/>
              <w:lang w:eastAsia="cs-CZ"/>
            </w:rPr>
          </w:pPr>
          <w:ins w:id="42"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"_Toc18491721"</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8.1</w:t>
            </w:r>
            <w:r>
              <w:rPr>
                <w:rFonts w:asciiTheme="minorHAnsi" w:eastAsiaTheme="minorEastAsia" w:hAnsiTheme="minorHAnsi"/>
                <w:noProof/>
                <w:szCs w:val="22"/>
                <w:lang w:eastAsia="cs-CZ"/>
              </w:rPr>
              <w:tab/>
            </w:r>
            <w:r w:rsidRPr="005C1BC1">
              <w:rPr>
                <w:rStyle w:val="Hypertextovodkaz"/>
                <w:noProof/>
              </w:rPr>
              <w:t>Zemní práce</w:t>
            </w:r>
            <w:r>
              <w:rPr>
                <w:noProof/>
                <w:webHidden/>
              </w:rPr>
              <w:tab/>
            </w:r>
            <w:r>
              <w:rPr>
                <w:noProof/>
                <w:webHidden/>
              </w:rPr>
              <w:fldChar w:fldCharType="begin"/>
            </w:r>
            <w:r>
              <w:rPr>
                <w:noProof/>
                <w:webHidden/>
              </w:rPr>
              <w:instrText xml:space="preserve"> PAGEREF _Toc18491721 \h </w:instrText>
            </w:r>
          </w:ins>
          <w:r>
            <w:rPr>
              <w:noProof/>
              <w:webHidden/>
            </w:rPr>
          </w:r>
          <w:r>
            <w:rPr>
              <w:noProof/>
              <w:webHidden/>
            </w:rPr>
            <w:fldChar w:fldCharType="separate"/>
          </w:r>
          <w:ins w:id="43" w:author="Kitti Orszaghova" w:date="2019-09-04T12:14:00Z">
            <w:r>
              <w:rPr>
                <w:noProof/>
                <w:webHidden/>
              </w:rPr>
              <w:t>8</w:t>
            </w:r>
            <w:r>
              <w:rPr>
                <w:noProof/>
                <w:webHidden/>
              </w:rPr>
              <w:fldChar w:fldCharType="end"/>
            </w:r>
            <w:r w:rsidRPr="005C1BC1">
              <w:rPr>
                <w:rStyle w:val="Hypertextovodkaz"/>
                <w:noProof/>
              </w:rPr>
              <w:fldChar w:fldCharType="end"/>
            </w:r>
          </w:ins>
        </w:p>
        <w:p w14:paraId="6BA0F587" w14:textId="2214AACE" w:rsidR="00317625" w:rsidRDefault="00317625">
          <w:pPr>
            <w:pStyle w:val="Obsah2"/>
            <w:rPr>
              <w:ins w:id="44" w:author="Kitti Orszaghova" w:date="2019-09-04T12:14:00Z"/>
              <w:rFonts w:asciiTheme="minorHAnsi" w:eastAsiaTheme="minorEastAsia" w:hAnsiTheme="minorHAnsi"/>
              <w:noProof/>
              <w:szCs w:val="22"/>
              <w:lang w:eastAsia="cs-CZ"/>
            </w:rPr>
          </w:pPr>
          <w:ins w:id="45"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"_Toc18491722"</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8.2</w:t>
            </w:r>
            <w:r>
              <w:rPr>
                <w:rFonts w:asciiTheme="minorHAnsi" w:eastAsiaTheme="minorEastAsia" w:hAnsiTheme="minorHAnsi"/>
                <w:noProof/>
                <w:szCs w:val="22"/>
                <w:lang w:eastAsia="cs-CZ"/>
              </w:rPr>
              <w:tab/>
            </w:r>
            <w:r w:rsidRPr="005C1BC1">
              <w:rPr>
                <w:rStyle w:val="Hypertextovodkaz"/>
                <w:noProof/>
              </w:rPr>
              <w:t>Základové konstrukce</w:t>
            </w:r>
            <w:r>
              <w:rPr>
                <w:noProof/>
                <w:webHidden/>
              </w:rPr>
              <w:tab/>
            </w:r>
            <w:r>
              <w:rPr>
                <w:noProof/>
                <w:webHidden/>
              </w:rPr>
              <w:fldChar w:fldCharType="begin"/>
            </w:r>
            <w:r>
              <w:rPr>
                <w:noProof/>
                <w:webHidden/>
              </w:rPr>
              <w:instrText xml:space="preserve"> PAGEREF _Toc18491722 \h </w:instrText>
            </w:r>
          </w:ins>
          <w:r>
            <w:rPr>
              <w:noProof/>
              <w:webHidden/>
            </w:rPr>
          </w:r>
          <w:r>
            <w:rPr>
              <w:noProof/>
              <w:webHidden/>
            </w:rPr>
            <w:fldChar w:fldCharType="separate"/>
          </w:r>
          <w:ins w:id="46" w:author="Kitti Orszaghova" w:date="2019-09-04T12:14:00Z">
            <w:r>
              <w:rPr>
                <w:noProof/>
                <w:webHidden/>
              </w:rPr>
              <w:t>8</w:t>
            </w:r>
            <w:r>
              <w:rPr>
                <w:noProof/>
                <w:webHidden/>
              </w:rPr>
              <w:fldChar w:fldCharType="end"/>
            </w:r>
            <w:r w:rsidRPr="005C1BC1">
              <w:rPr>
                <w:rStyle w:val="Hypertextovodkaz"/>
                <w:noProof/>
              </w:rPr>
              <w:fldChar w:fldCharType="end"/>
            </w:r>
          </w:ins>
        </w:p>
        <w:p w14:paraId="18F82D90" w14:textId="48090BF6" w:rsidR="00317625" w:rsidRDefault="00317625">
          <w:pPr>
            <w:pStyle w:val="Obsah2"/>
            <w:rPr>
              <w:ins w:id="47" w:author="Kitti Orszaghova" w:date="2019-09-04T12:14:00Z"/>
              <w:rFonts w:asciiTheme="minorHAnsi" w:eastAsiaTheme="minorEastAsia" w:hAnsiTheme="minorHAnsi"/>
              <w:noProof/>
              <w:szCs w:val="22"/>
              <w:lang w:eastAsia="cs-CZ"/>
            </w:rPr>
          </w:pPr>
          <w:ins w:id="48"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"_Toc18491723"</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8.3</w:t>
            </w:r>
            <w:r>
              <w:rPr>
                <w:rFonts w:asciiTheme="minorHAnsi" w:eastAsiaTheme="minorEastAsia" w:hAnsiTheme="minorHAnsi"/>
                <w:noProof/>
                <w:szCs w:val="22"/>
                <w:lang w:eastAsia="cs-CZ"/>
              </w:rPr>
              <w:tab/>
            </w:r>
            <w:r w:rsidRPr="005C1BC1">
              <w:rPr>
                <w:rStyle w:val="Hypertextovodkaz"/>
                <w:noProof/>
              </w:rPr>
              <w:t>Hutněné násypy</w:t>
            </w:r>
            <w:r>
              <w:rPr>
                <w:noProof/>
                <w:webHidden/>
              </w:rPr>
              <w:tab/>
            </w:r>
            <w:r>
              <w:rPr>
                <w:noProof/>
                <w:webHidden/>
              </w:rPr>
              <w:fldChar w:fldCharType="begin"/>
            </w:r>
            <w:r>
              <w:rPr>
                <w:noProof/>
                <w:webHidden/>
              </w:rPr>
              <w:instrText xml:space="preserve"> PAGEREF _Toc18491723 \h </w:instrText>
            </w:r>
          </w:ins>
          <w:r>
            <w:rPr>
              <w:noProof/>
              <w:webHidden/>
            </w:rPr>
          </w:r>
          <w:r>
            <w:rPr>
              <w:noProof/>
              <w:webHidden/>
            </w:rPr>
            <w:fldChar w:fldCharType="separate"/>
          </w:r>
          <w:ins w:id="49" w:author="Kitti Orszaghova" w:date="2019-09-04T12:14:00Z">
            <w:r>
              <w:rPr>
                <w:noProof/>
                <w:webHidden/>
              </w:rPr>
              <w:t>8</w:t>
            </w:r>
            <w:r>
              <w:rPr>
                <w:noProof/>
                <w:webHidden/>
              </w:rPr>
              <w:fldChar w:fldCharType="end"/>
            </w:r>
            <w:r w:rsidRPr="005C1BC1">
              <w:rPr>
                <w:rStyle w:val="Hypertextovodkaz"/>
                <w:noProof/>
              </w:rPr>
              <w:fldChar w:fldCharType="end"/>
            </w:r>
          </w:ins>
        </w:p>
        <w:p w14:paraId="03F8A7FC" w14:textId="4317D861" w:rsidR="00317625" w:rsidRDefault="00317625">
          <w:pPr>
            <w:pStyle w:val="Obsah2"/>
            <w:rPr>
              <w:ins w:id="50" w:author="Kitti Orszaghova" w:date="2019-09-04T12:14:00Z"/>
              <w:rFonts w:asciiTheme="minorHAnsi" w:eastAsiaTheme="minorEastAsia" w:hAnsiTheme="minorHAnsi"/>
              <w:noProof/>
              <w:szCs w:val="22"/>
              <w:lang w:eastAsia="cs-CZ"/>
            </w:rPr>
          </w:pPr>
          <w:ins w:id="51"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"_Toc18491724"</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8.4</w:t>
            </w:r>
            <w:r>
              <w:rPr>
                <w:rFonts w:asciiTheme="minorHAnsi" w:eastAsiaTheme="minorEastAsia" w:hAnsiTheme="minorHAnsi"/>
                <w:noProof/>
                <w:szCs w:val="22"/>
                <w:lang w:eastAsia="cs-CZ"/>
              </w:rPr>
              <w:tab/>
            </w:r>
            <w:r w:rsidRPr="005C1BC1">
              <w:rPr>
                <w:rStyle w:val="Hypertextovodkaz"/>
                <w:noProof/>
              </w:rPr>
              <w:t>Svislé nosné konstrukce</w:t>
            </w:r>
            <w:r>
              <w:rPr>
                <w:noProof/>
                <w:webHidden/>
              </w:rPr>
              <w:tab/>
            </w:r>
            <w:r>
              <w:rPr>
                <w:noProof/>
                <w:webHidden/>
              </w:rPr>
              <w:fldChar w:fldCharType="begin"/>
            </w:r>
            <w:r>
              <w:rPr>
                <w:noProof/>
                <w:webHidden/>
              </w:rPr>
              <w:instrText xml:space="preserve"> PAGEREF _Toc18491724 \h </w:instrText>
            </w:r>
          </w:ins>
          <w:r>
            <w:rPr>
              <w:noProof/>
              <w:webHidden/>
            </w:rPr>
          </w:r>
          <w:r>
            <w:rPr>
              <w:noProof/>
              <w:webHidden/>
            </w:rPr>
            <w:fldChar w:fldCharType="separate"/>
          </w:r>
          <w:ins w:id="52" w:author="Kitti Orszaghova" w:date="2019-09-04T12:14:00Z">
            <w:r>
              <w:rPr>
                <w:noProof/>
                <w:webHidden/>
              </w:rPr>
              <w:t>8</w:t>
            </w:r>
            <w:r>
              <w:rPr>
                <w:noProof/>
                <w:webHidden/>
              </w:rPr>
              <w:fldChar w:fldCharType="end"/>
            </w:r>
            <w:r w:rsidRPr="005C1BC1">
              <w:rPr>
                <w:rStyle w:val="Hypertextovodkaz"/>
                <w:noProof/>
              </w:rPr>
              <w:fldChar w:fldCharType="end"/>
            </w:r>
          </w:ins>
        </w:p>
        <w:p w14:paraId="75512AA3" w14:textId="4EEDA800" w:rsidR="00317625" w:rsidRDefault="00317625">
          <w:pPr>
            <w:pStyle w:val="Obsah2"/>
            <w:rPr>
              <w:ins w:id="53" w:author="Kitti Orszaghova" w:date="2019-09-04T12:14:00Z"/>
              <w:rFonts w:asciiTheme="minorHAnsi" w:eastAsiaTheme="minorEastAsia" w:hAnsiTheme="minorHAnsi"/>
              <w:noProof/>
              <w:szCs w:val="22"/>
              <w:lang w:eastAsia="cs-CZ"/>
            </w:rPr>
          </w:pPr>
          <w:ins w:id="54"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"_Toc18491725"</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8.5</w:t>
            </w:r>
            <w:r>
              <w:rPr>
                <w:rFonts w:asciiTheme="minorHAnsi" w:eastAsiaTheme="minorEastAsia" w:hAnsiTheme="minorHAnsi"/>
                <w:noProof/>
                <w:szCs w:val="22"/>
                <w:lang w:eastAsia="cs-CZ"/>
              </w:rPr>
              <w:tab/>
            </w:r>
            <w:r w:rsidRPr="005C1BC1">
              <w:rPr>
                <w:rStyle w:val="Hypertextovodkaz"/>
                <w:noProof/>
              </w:rPr>
              <w:t>Vodorovné nosné konstrukce</w:t>
            </w:r>
            <w:r>
              <w:rPr>
                <w:noProof/>
                <w:webHidden/>
              </w:rPr>
              <w:tab/>
            </w:r>
            <w:r>
              <w:rPr>
                <w:noProof/>
                <w:webHidden/>
              </w:rPr>
              <w:fldChar w:fldCharType="begin"/>
            </w:r>
            <w:r>
              <w:rPr>
                <w:noProof/>
                <w:webHidden/>
              </w:rPr>
              <w:instrText xml:space="preserve"> PAGEREF _Toc18491725 \h </w:instrText>
            </w:r>
          </w:ins>
          <w:r>
            <w:rPr>
              <w:noProof/>
              <w:webHidden/>
            </w:rPr>
          </w:r>
          <w:r>
            <w:rPr>
              <w:noProof/>
              <w:webHidden/>
            </w:rPr>
            <w:fldChar w:fldCharType="separate"/>
          </w:r>
          <w:ins w:id="55" w:author="Kitti Orszaghova" w:date="2019-09-04T12:14:00Z">
            <w:r>
              <w:rPr>
                <w:noProof/>
                <w:webHidden/>
              </w:rPr>
              <w:t>8</w:t>
            </w:r>
            <w:r>
              <w:rPr>
                <w:noProof/>
                <w:webHidden/>
              </w:rPr>
              <w:fldChar w:fldCharType="end"/>
            </w:r>
            <w:r w:rsidRPr="005C1BC1">
              <w:rPr>
                <w:rStyle w:val="Hypertextovodkaz"/>
                <w:noProof/>
              </w:rPr>
              <w:fldChar w:fldCharType="end"/>
            </w:r>
          </w:ins>
        </w:p>
        <w:p w14:paraId="45DDA2FB" w14:textId="075F75C5" w:rsidR="00317625" w:rsidRDefault="00317625">
          <w:pPr>
            <w:pStyle w:val="Obsah2"/>
            <w:rPr>
              <w:ins w:id="56" w:author="Kitti Orszaghova" w:date="2019-09-04T12:14:00Z"/>
              <w:rFonts w:asciiTheme="minorHAnsi" w:eastAsiaTheme="minorEastAsia" w:hAnsiTheme="minorHAnsi"/>
              <w:noProof/>
              <w:szCs w:val="22"/>
              <w:lang w:eastAsia="cs-CZ"/>
            </w:rPr>
          </w:pPr>
          <w:ins w:id="57"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"_Toc18491726"</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8.6</w:t>
            </w:r>
            <w:r>
              <w:rPr>
                <w:rFonts w:asciiTheme="minorHAnsi" w:eastAsiaTheme="minorEastAsia" w:hAnsiTheme="minorHAnsi"/>
                <w:noProof/>
                <w:szCs w:val="22"/>
                <w:lang w:eastAsia="cs-CZ"/>
              </w:rPr>
              <w:tab/>
            </w:r>
            <w:r w:rsidRPr="005C1BC1">
              <w:rPr>
                <w:rStyle w:val="Hypertextovodkaz"/>
                <w:noProof/>
              </w:rPr>
              <w:t>Překlady</w:t>
            </w:r>
            <w:r>
              <w:rPr>
                <w:noProof/>
                <w:webHidden/>
              </w:rPr>
              <w:tab/>
            </w:r>
            <w:r>
              <w:rPr>
                <w:noProof/>
                <w:webHidden/>
              </w:rPr>
              <w:fldChar w:fldCharType="begin"/>
            </w:r>
            <w:r>
              <w:rPr>
                <w:noProof/>
                <w:webHidden/>
              </w:rPr>
              <w:instrText xml:space="preserve"> PAGEREF _Toc18491726 \h </w:instrText>
            </w:r>
          </w:ins>
          <w:r>
            <w:rPr>
              <w:noProof/>
              <w:webHidden/>
            </w:rPr>
          </w:r>
          <w:r>
            <w:rPr>
              <w:noProof/>
              <w:webHidden/>
            </w:rPr>
            <w:fldChar w:fldCharType="separate"/>
          </w:r>
          <w:ins w:id="58" w:author="Kitti Orszaghova" w:date="2019-09-04T12:14:00Z">
            <w:r>
              <w:rPr>
                <w:noProof/>
                <w:webHidden/>
              </w:rPr>
              <w:t>8</w:t>
            </w:r>
            <w:r>
              <w:rPr>
                <w:noProof/>
                <w:webHidden/>
              </w:rPr>
              <w:fldChar w:fldCharType="end"/>
            </w:r>
            <w:r w:rsidRPr="005C1BC1">
              <w:rPr>
                <w:rStyle w:val="Hypertextovodkaz"/>
                <w:noProof/>
              </w:rPr>
              <w:fldChar w:fldCharType="end"/>
            </w:r>
          </w:ins>
        </w:p>
        <w:p w14:paraId="62C24316" w14:textId="4CC1ECA5" w:rsidR="00317625" w:rsidRDefault="00317625">
          <w:pPr>
            <w:pStyle w:val="Obsah2"/>
            <w:rPr>
              <w:ins w:id="59" w:author="Kitti Orszaghova" w:date="2019-09-04T12:14:00Z"/>
              <w:rFonts w:asciiTheme="minorHAnsi" w:eastAsiaTheme="minorEastAsia" w:hAnsiTheme="minorHAnsi"/>
              <w:noProof/>
              <w:szCs w:val="22"/>
              <w:lang w:eastAsia="cs-CZ"/>
            </w:rPr>
          </w:pPr>
          <w:ins w:id="60"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"_Toc18491727"</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8.7</w:t>
            </w:r>
            <w:r>
              <w:rPr>
                <w:rFonts w:asciiTheme="minorHAnsi" w:eastAsiaTheme="minorEastAsia" w:hAnsiTheme="minorHAnsi"/>
                <w:noProof/>
                <w:szCs w:val="22"/>
                <w:lang w:eastAsia="cs-CZ"/>
              </w:rPr>
              <w:tab/>
            </w:r>
            <w:r w:rsidRPr="005C1BC1">
              <w:rPr>
                <w:rStyle w:val="Hypertextovodkaz"/>
                <w:noProof/>
              </w:rPr>
              <w:t>Schodiště</w:t>
            </w:r>
            <w:r>
              <w:rPr>
                <w:noProof/>
                <w:webHidden/>
              </w:rPr>
              <w:tab/>
            </w:r>
            <w:r>
              <w:rPr>
                <w:noProof/>
                <w:webHidden/>
              </w:rPr>
              <w:fldChar w:fldCharType="begin"/>
            </w:r>
            <w:r>
              <w:rPr>
                <w:noProof/>
                <w:webHidden/>
              </w:rPr>
              <w:instrText xml:space="preserve"> PAGEREF _Toc18491727 \h </w:instrText>
            </w:r>
          </w:ins>
          <w:r>
            <w:rPr>
              <w:noProof/>
              <w:webHidden/>
            </w:rPr>
          </w:r>
          <w:r>
            <w:rPr>
              <w:noProof/>
              <w:webHidden/>
            </w:rPr>
            <w:fldChar w:fldCharType="separate"/>
          </w:r>
          <w:ins w:id="61" w:author="Kitti Orszaghova" w:date="2019-09-04T12:14:00Z">
            <w:r>
              <w:rPr>
                <w:noProof/>
                <w:webHidden/>
              </w:rPr>
              <w:t>9</w:t>
            </w:r>
            <w:r>
              <w:rPr>
                <w:noProof/>
                <w:webHidden/>
              </w:rPr>
              <w:fldChar w:fldCharType="end"/>
            </w:r>
            <w:r w:rsidRPr="005C1BC1">
              <w:rPr>
                <w:rStyle w:val="Hypertextovodkaz"/>
                <w:noProof/>
              </w:rPr>
              <w:fldChar w:fldCharType="end"/>
            </w:r>
          </w:ins>
        </w:p>
        <w:p w14:paraId="51947CE8" w14:textId="38CA9C33" w:rsidR="00317625" w:rsidRDefault="00317625">
          <w:pPr>
            <w:pStyle w:val="Obsah2"/>
            <w:rPr>
              <w:ins w:id="62" w:author="Kitti Orszaghova" w:date="2019-09-04T12:14:00Z"/>
              <w:rFonts w:asciiTheme="minorHAnsi" w:eastAsiaTheme="minorEastAsia" w:hAnsiTheme="minorHAnsi"/>
              <w:noProof/>
              <w:szCs w:val="22"/>
              <w:lang w:eastAsia="cs-CZ"/>
            </w:rPr>
          </w:pPr>
          <w:ins w:id="63"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"_Toc18491728"</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8.8</w:t>
            </w:r>
            <w:r>
              <w:rPr>
                <w:rFonts w:asciiTheme="minorHAnsi" w:eastAsiaTheme="minorEastAsia" w:hAnsiTheme="minorHAnsi"/>
                <w:noProof/>
                <w:szCs w:val="22"/>
                <w:lang w:eastAsia="cs-CZ"/>
              </w:rPr>
              <w:tab/>
            </w:r>
            <w:r w:rsidRPr="005C1BC1">
              <w:rPr>
                <w:rStyle w:val="Hypertextovodkaz"/>
                <w:noProof/>
              </w:rPr>
              <w:t>Střecha</w:t>
            </w:r>
            <w:r>
              <w:rPr>
                <w:noProof/>
                <w:webHidden/>
              </w:rPr>
              <w:tab/>
            </w:r>
            <w:r>
              <w:rPr>
                <w:noProof/>
                <w:webHidden/>
              </w:rPr>
              <w:fldChar w:fldCharType="begin"/>
            </w:r>
            <w:r>
              <w:rPr>
                <w:noProof/>
                <w:webHidden/>
              </w:rPr>
              <w:instrText xml:space="preserve"> PAGEREF _Toc18491728 \h </w:instrText>
            </w:r>
          </w:ins>
          <w:r>
            <w:rPr>
              <w:noProof/>
              <w:webHidden/>
            </w:rPr>
          </w:r>
          <w:r>
            <w:rPr>
              <w:noProof/>
              <w:webHidden/>
            </w:rPr>
            <w:fldChar w:fldCharType="separate"/>
          </w:r>
          <w:ins w:id="64" w:author="Kitti Orszaghova" w:date="2019-09-04T12:14:00Z">
            <w:r>
              <w:rPr>
                <w:noProof/>
                <w:webHidden/>
              </w:rPr>
              <w:t>9</w:t>
            </w:r>
            <w:r>
              <w:rPr>
                <w:noProof/>
                <w:webHidden/>
              </w:rPr>
              <w:fldChar w:fldCharType="end"/>
            </w:r>
            <w:r w:rsidRPr="005C1BC1">
              <w:rPr>
                <w:rStyle w:val="Hypertextovodkaz"/>
                <w:noProof/>
              </w:rPr>
              <w:fldChar w:fldCharType="end"/>
            </w:r>
          </w:ins>
        </w:p>
        <w:p w14:paraId="4888A8EC" w14:textId="69F21926" w:rsidR="00317625" w:rsidRDefault="00317625">
          <w:pPr>
            <w:pStyle w:val="Obsah2"/>
            <w:rPr>
              <w:ins w:id="65" w:author="Kitti Orszaghova" w:date="2019-09-04T12:14:00Z"/>
              <w:rFonts w:asciiTheme="minorHAnsi" w:eastAsiaTheme="minorEastAsia" w:hAnsiTheme="minorHAnsi"/>
              <w:noProof/>
              <w:szCs w:val="22"/>
              <w:lang w:eastAsia="cs-CZ"/>
            </w:rPr>
          </w:pPr>
          <w:ins w:id="66"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"_Toc18491729"</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8.9</w:t>
            </w:r>
            <w:r>
              <w:rPr>
                <w:rFonts w:asciiTheme="minorHAnsi" w:eastAsiaTheme="minorEastAsia" w:hAnsiTheme="minorHAnsi"/>
                <w:noProof/>
                <w:szCs w:val="22"/>
                <w:lang w:eastAsia="cs-CZ"/>
              </w:rPr>
              <w:tab/>
            </w:r>
            <w:r w:rsidRPr="005C1BC1">
              <w:rPr>
                <w:rStyle w:val="Hypertextovodkaz"/>
                <w:noProof/>
              </w:rPr>
              <w:t>Komín</w:t>
            </w:r>
            <w:r>
              <w:rPr>
                <w:noProof/>
                <w:webHidden/>
              </w:rPr>
              <w:tab/>
            </w:r>
            <w:r>
              <w:rPr>
                <w:noProof/>
                <w:webHidden/>
              </w:rPr>
              <w:fldChar w:fldCharType="begin"/>
            </w:r>
            <w:r>
              <w:rPr>
                <w:noProof/>
                <w:webHidden/>
              </w:rPr>
              <w:instrText xml:space="preserve"> PAGEREF _Toc18491729 \h </w:instrText>
            </w:r>
          </w:ins>
          <w:r>
            <w:rPr>
              <w:noProof/>
              <w:webHidden/>
            </w:rPr>
          </w:r>
          <w:r>
            <w:rPr>
              <w:noProof/>
              <w:webHidden/>
            </w:rPr>
            <w:fldChar w:fldCharType="separate"/>
          </w:r>
          <w:ins w:id="67" w:author="Kitti Orszaghova" w:date="2019-09-04T12:14:00Z">
            <w:r>
              <w:rPr>
                <w:noProof/>
                <w:webHidden/>
              </w:rPr>
              <w:t>9</w:t>
            </w:r>
            <w:r>
              <w:rPr>
                <w:noProof/>
                <w:webHidden/>
              </w:rPr>
              <w:fldChar w:fldCharType="end"/>
            </w:r>
            <w:r w:rsidRPr="005C1BC1">
              <w:rPr>
                <w:rStyle w:val="Hypertextovodkaz"/>
                <w:noProof/>
              </w:rPr>
              <w:fldChar w:fldCharType="end"/>
            </w:r>
          </w:ins>
        </w:p>
        <w:p w14:paraId="3DC53B01" w14:textId="31B702C4" w:rsidR="00317625" w:rsidRDefault="00317625">
          <w:pPr>
            <w:pStyle w:val="Obsah2"/>
            <w:rPr>
              <w:ins w:id="68" w:author="Kitti Orszaghova" w:date="2019-09-04T12:14:00Z"/>
              <w:rFonts w:asciiTheme="minorHAnsi" w:eastAsiaTheme="minorEastAsia" w:hAnsiTheme="minorHAnsi"/>
              <w:noProof/>
              <w:szCs w:val="22"/>
              <w:lang w:eastAsia="cs-CZ"/>
            </w:rPr>
          </w:pPr>
          <w:ins w:id="69"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"_Toc18491730"</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8.10</w:t>
            </w:r>
            <w:r>
              <w:rPr>
                <w:rFonts w:asciiTheme="minorHAnsi" w:eastAsiaTheme="minorEastAsia" w:hAnsiTheme="minorHAnsi"/>
                <w:noProof/>
                <w:szCs w:val="22"/>
                <w:lang w:eastAsia="cs-CZ"/>
              </w:rPr>
              <w:tab/>
            </w:r>
            <w:r w:rsidRPr="005C1BC1">
              <w:rPr>
                <w:rStyle w:val="Hypertextovodkaz"/>
                <w:noProof/>
              </w:rPr>
              <w:t>Dělící konstrukce</w:t>
            </w:r>
            <w:r>
              <w:rPr>
                <w:noProof/>
                <w:webHidden/>
              </w:rPr>
              <w:tab/>
            </w:r>
            <w:r>
              <w:rPr>
                <w:noProof/>
                <w:webHidden/>
              </w:rPr>
              <w:fldChar w:fldCharType="begin"/>
            </w:r>
            <w:r>
              <w:rPr>
                <w:noProof/>
                <w:webHidden/>
              </w:rPr>
              <w:instrText xml:space="preserve"> PAGEREF _Toc18491730 \h </w:instrText>
            </w:r>
          </w:ins>
          <w:r>
            <w:rPr>
              <w:noProof/>
              <w:webHidden/>
            </w:rPr>
          </w:r>
          <w:r>
            <w:rPr>
              <w:noProof/>
              <w:webHidden/>
            </w:rPr>
            <w:fldChar w:fldCharType="separate"/>
          </w:r>
          <w:ins w:id="70" w:author="Kitti Orszaghova" w:date="2019-09-04T12:14:00Z">
            <w:r>
              <w:rPr>
                <w:noProof/>
                <w:webHidden/>
              </w:rPr>
              <w:t>9</w:t>
            </w:r>
            <w:r>
              <w:rPr>
                <w:noProof/>
                <w:webHidden/>
              </w:rPr>
              <w:fldChar w:fldCharType="end"/>
            </w:r>
            <w:r w:rsidRPr="005C1BC1">
              <w:rPr>
                <w:rStyle w:val="Hypertextovodkaz"/>
                <w:noProof/>
              </w:rPr>
              <w:fldChar w:fldCharType="end"/>
            </w:r>
          </w:ins>
        </w:p>
        <w:p w14:paraId="527563F6" w14:textId="1DBC2E6D" w:rsidR="00317625" w:rsidRDefault="00317625">
          <w:pPr>
            <w:pStyle w:val="Obsah2"/>
            <w:rPr>
              <w:ins w:id="71" w:author="Kitti Orszaghova" w:date="2019-09-04T12:14:00Z"/>
              <w:rFonts w:asciiTheme="minorHAnsi" w:eastAsiaTheme="minorEastAsia" w:hAnsiTheme="minorHAnsi"/>
              <w:noProof/>
              <w:szCs w:val="22"/>
              <w:lang w:eastAsia="cs-CZ"/>
            </w:rPr>
          </w:pPr>
          <w:ins w:id="72"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"_Toc18491731"</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8.11</w:t>
            </w:r>
            <w:r>
              <w:rPr>
                <w:rFonts w:asciiTheme="minorHAnsi" w:eastAsiaTheme="minorEastAsia" w:hAnsiTheme="minorHAnsi"/>
                <w:noProof/>
                <w:szCs w:val="22"/>
                <w:lang w:eastAsia="cs-CZ"/>
              </w:rPr>
              <w:tab/>
            </w:r>
            <w:r w:rsidRPr="005C1BC1">
              <w:rPr>
                <w:rStyle w:val="Hypertextovodkaz"/>
                <w:noProof/>
              </w:rPr>
              <w:t>Izolace proti vodě a radonu</w:t>
            </w:r>
            <w:r>
              <w:rPr>
                <w:noProof/>
                <w:webHidden/>
              </w:rPr>
              <w:tab/>
            </w:r>
            <w:r>
              <w:rPr>
                <w:noProof/>
                <w:webHidden/>
              </w:rPr>
              <w:fldChar w:fldCharType="begin"/>
            </w:r>
            <w:r>
              <w:rPr>
                <w:noProof/>
                <w:webHidden/>
              </w:rPr>
              <w:instrText xml:space="preserve"> PAGEREF _Toc18491731 \h </w:instrText>
            </w:r>
          </w:ins>
          <w:r>
            <w:rPr>
              <w:noProof/>
              <w:webHidden/>
            </w:rPr>
          </w:r>
          <w:r>
            <w:rPr>
              <w:noProof/>
              <w:webHidden/>
            </w:rPr>
            <w:fldChar w:fldCharType="separate"/>
          </w:r>
          <w:ins w:id="73" w:author="Kitti Orszaghova" w:date="2019-09-04T12:14:00Z">
            <w:r>
              <w:rPr>
                <w:noProof/>
                <w:webHidden/>
              </w:rPr>
              <w:t>9</w:t>
            </w:r>
            <w:r>
              <w:rPr>
                <w:noProof/>
                <w:webHidden/>
              </w:rPr>
              <w:fldChar w:fldCharType="end"/>
            </w:r>
            <w:r w:rsidRPr="005C1BC1">
              <w:rPr>
                <w:rStyle w:val="Hypertextovodkaz"/>
                <w:noProof/>
              </w:rPr>
              <w:fldChar w:fldCharType="end"/>
            </w:r>
          </w:ins>
        </w:p>
        <w:p w14:paraId="7C88C2F5" w14:textId="0B34953B" w:rsidR="00317625" w:rsidRDefault="00317625">
          <w:pPr>
            <w:pStyle w:val="Obsah2"/>
            <w:rPr>
              <w:ins w:id="74" w:author="Kitti Orszaghova" w:date="2019-09-04T12:14:00Z"/>
              <w:rFonts w:asciiTheme="minorHAnsi" w:eastAsiaTheme="minorEastAsia" w:hAnsiTheme="minorHAnsi"/>
              <w:noProof/>
              <w:szCs w:val="22"/>
              <w:lang w:eastAsia="cs-CZ"/>
            </w:rPr>
          </w:pPr>
          <w:ins w:id="75"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"_Toc18491732"</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8.12</w:t>
            </w:r>
            <w:r>
              <w:rPr>
                <w:rFonts w:asciiTheme="minorHAnsi" w:eastAsiaTheme="minorEastAsia" w:hAnsiTheme="minorHAnsi"/>
                <w:noProof/>
                <w:szCs w:val="22"/>
                <w:lang w:eastAsia="cs-CZ"/>
              </w:rPr>
              <w:tab/>
            </w:r>
            <w:r w:rsidRPr="005C1BC1">
              <w:rPr>
                <w:rStyle w:val="Hypertextovodkaz"/>
                <w:noProof/>
              </w:rPr>
              <w:t>Hydroizolace hygienických zařízení</w:t>
            </w:r>
            <w:r>
              <w:rPr>
                <w:noProof/>
                <w:webHidden/>
              </w:rPr>
              <w:tab/>
            </w:r>
            <w:r>
              <w:rPr>
                <w:noProof/>
                <w:webHidden/>
              </w:rPr>
              <w:fldChar w:fldCharType="begin"/>
            </w:r>
            <w:r>
              <w:rPr>
                <w:noProof/>
                <w:webHidden/>
              </w:rPr>
              <w:instrText xml:space="preserve"> PAGEREF _Toc18491732 \h </w:instrText>
            </w:r>
          </w:ins>
          <w:r>
            <w:rPr>
              <w:noProof/>
              <w:webHidden/>
            </w:rPr>
          </w:r>
          <w:r>
            <w:rPr>
              <w:noProof/>
              <w:webHidden/>
            </w:rPr>
            <w:fldChar w:fldCharType="separate"/>
          </w:r>
          <w:ins w:id="76" w:author="Kitti Orszaghova" w:date="2019-09-04T12:14:00Z">
            <w:r>
              <w:rPr>
                <w:noProof/>
                <w:webHidden/>
              </w:rPr>
              <w:t>9</w:t>
            </w:r>
            <w:r>
              <w:rPr>
                <w:noProof/>
                <w:webHidden/>
              </w:rPr>
              <w:fldChar w:fldCharType="end"/>
            </w:r>
            <w:r w:rsidRPr="005C1BC1">
              <w:rPr>
                <w:rStyle w:val="Hypertextovodkaz"/>
                <w:noProof/>
              </w:rPr>
              <w:fldChar w:fldCharType="end"/>
            </w:r>
          </w:ins>
        </w:p>
        <w:p w14:paraId="25AC351B" w14:textId="3CA1A4B7" w:rsidR="00317625" w:rsidRDefault="00317625">
          <w:pPr>
            <w:pStyle w:val="Obsah2"/>
            <w:rPr>
              <w:ins w:id="77" w:author="Kitti Orszaghova" w:date="2019-09-04T12:14:00Z"/>
              <w:rFonts w:asciiTheme="minorHAnsi" w:eastAsiaTheme="minorEastAsia" w:hAnsiTheme="minorHAnsi"/>
              <w:noProof/>
              <w:szCs w:val="22"/>
              <w:lang w:eastAsia="cs-CZ"/>
            </w:rPr>
          </w:pPr>
          <w:ins w:id="78"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"_Toc18491733"</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8.13</w:t>
            </w:r>
            <w:r>
              <w:rPr>
                <w:rFonts w:asciiTheme="minorHAnsi" w:eastAsiaTheme="minorEastAsia" w:hAnsiTheme="minorHAnsi"/>
                <w:noProof/>
                <w:szCs w:val="22"/>
                <w:lang w:eastAsia="cs-CZ"/>
              </w:rPr>
              <w:tab/>
            </w:r>
            <w:r w:rsidRPr="005C1BC1">
              <w:rPr>
                <w:rStyle w:val="Hypertextovodkaz"/>
                <w:noProof/>
              </w:rPr>
              <w:t>Hydroizolace střechy</w:t>
            </w:r>
            <w:r>
              <w:rPr>
                <w:noProof/>
                <w:webHidden/>
              </w:rPr>
              <w:tab/>
            </w:r>
            <w:r>
              <w:rPr>
                <w:noProof/>
                <w:webHidden/>
              </w:rPr>
              <w:fldChar w:fldCharType="begin"/>
            </w:r>
            <w:r>
              <w:rPr>
                <w:noProof/>
                <w:webHidden/>
              </w:rPr>
              <w:instrText xml:space="preserve"> PAGEREF _Toc18491733 \h </w:instrText>
            </w:r>
          </w:ins>
          <w:r>
            <w:rPr>
              <w:noProof/>
              <w:webHidden/>
            </w:rPr>
          </w:r>
          <w:r>
            <w:rPr>
              <w:noProof/>
              <w:webHidden/>
            </w:rPr>
            <w:fldChar w:fldCharType="separate"/>
          </w:r>
          <w:ins w:id="79" w:author="Kitti Orszaghova" w:date="2019-09-04T12:14:00Z">
            <w:r>
              <w:rPr>
                <w:noProof/>
                <w:webHidden/>
              </w:rPr>
              <w:t>9</w:t>
            </w:r>
            <w:r>
              <w:rPr>
                <w:noProof/>
                <w:webHidden/>
              </w:rPr>
              <w:fldChar w:fldCharType="end"/>
            </w:r>
            <w:r w:rsidRPr="005C1BC1">
              <w:rPr>
                <w:rStyle w:val="Hypertextovodkaz"/>
                <w:noProof/>
              </w:rPr>
              <w:fldChar w:fldCharType="end"/>
            </w:r>
          </w:ins>
        </w:p>
        <w:p w14:paraId="5A7E0946" w14:textId="75F5919E" w:rsidR="00317625" w:rsidRDefault="00317625">
          <w:pPr>
            <w:pStyle w:val="Obsah2"/>
            <w:rPr>
              <w:ins w:id="80" w:author="Kitti Orszaghova" w:date="2019-09-04T12:14:00Z"/>
              <w:rFonts w:asciiTheme="minorHAnsi" w:eastAsiaTheme="minorEastAsia" w:hAnsiTheme="minorHAnsi"/>
              <w:noProof/>
              <w:szCs w:val="22"/>
              <w:lang w:eastAsia="cs-CZ"/>
            </w:rPr>
          </w:pPr>
          <w:ins w:id="81"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"_Toc18491734"</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8.14</w:t>
            </w:r>
            <w:r>
              <w:rPr>
                <w:rFonts w:asciiTheme="minorHAnsi" w:eastAsiaTheme="minorEastAsia" w:hAnsiTheme="minorHAnsi"/>
                <w:noProof/>
                <w:szCs w:val="22"/>
                <w:lang w:eastAsia="cs-CZ"/>
              </w:rPr>
              <w:tab/>
            </w:r>
            <w:r w:rsidRPr="005C1BC1">
              <w:rPr>
                <w:rStyle w:val="Hypertextovodkaz"/>
                <w:noProof/>
              </w:rPr>
              <w:t>Izolace tepelné</w:t>
            </w:r>
            <w:r>
              <w:rPr>
                <w:noProof/>
                <w:webHidden/>
              </w:rPr>
              <w:tab/>
            </w:r>
            <w:r>
              <w:rPr>
                <w:noProof/>
                <w:webHidden/>
              </w:rPr>
              <w:fldChar w:fldCharType="begin"/>
            </w:r>
            <w:r>
              <w:rPr>
                <w:noProof/>
                <w:webHidden/>
              </w:rPr>
              <w:instrText xml:space="preserve"> PAGEREF _Toc18491734 \h </w:instrText>
            </w:r>
          </w:ins>
          <w:r>
            <w:rPr>
              <w:noProof/>
              <w:webHidden/>
            </w:rPr>
          </w:r>
          <w:r>
            <w:rPr>
              <w:noProof/>
              <w:webHidden/>
            </w:rPr>
            <w:fldChar w:fldCharType="separate"/>
          </w:r>
          <w:ins w:id="82" w:author="Kitti Orszaghova" w:date="2019-09-04T12:14:00Z">
            <w:r>
              <w:rPr>
                <w:noProof/>
                <w:webHidden/>
              </w:rPr>
              <w:t>10</w:t>
            </w:r>
            <w:r>
              <w:rPr>
                <w:noProof/>
                <w:webHidden/>
              </w:rPr>
              <w:fldChar w:fldCharType="end"/>
            </w:r>
            <w:r w:rsidRPr="005C1BC1">
              <w:rPr>
                <w:rStyle w:val="Hypertextovodkaz"/>
                <w:noProof/>
              </w:rPr>
              <w:fldChar w:fldCharType="end"/>
            </w:r>
          </w:ins>
        </w:p>
        <w:p w14:paraId="3036B2AC" w14:textId="39E75BA7" w:rsidR="00317625" w:rsidRDefault="00317625">
          <w:pPr>
            <w:pStyle w:val="Obsah2"/>
            <w:rPr>
              <w:ins w:id="83" w:author="Kitti Orszaghova" w:date="2019-09-04T12:14:00Z"/>
              <w:rFonts w:asciiTheme="minorHAnsi" w:eastAsiaTheme="minorEastAsia" w:hAnsiTheme="minorHAnsi"/>
              <w:noProof/>
              <w:szCs w:val="22"/>
              <w:lang w:eastAsia="cs-CZ"/>
            </w:rPr>
          </w:pPr>
          <w:ins w:id="84"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"_Toc18491735"</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8.15</w:t>
            </w:r>
            <w:r>
              <w:rPr>
                <w:rFonts w:asciiTheme="minorHAnsi" w:eastAsiaTheme="minorEastAsia" w:hAnsiTheme="minorHAnsi"/>
                <w:noProof/>
                <w:szCs w:val="22"/>
                <w:lang w:eastAsia="cs-CZ"/>
              </w:rPr>
              <w:tab/>
            </w:r>
            <w:r w:rsidRPr="005C1BC1">
              <w:rPr>
                <w:rStyle w:val="Hypertextovodkaz"/>
                <w:noProof/>
              </w:rPr>
              <w:t>Izolace akustické</w:t>
            </w:r>
            <w:r>
              <w:rPr>
                <w:noProof/>
                <w:webHidden/>
              </w:rPr>
              <w:tab/>
            </w:r>
            <w:r>
              <w:rPr>
                <w:noProof/>
                <w:webHidden/>
              </w:rPr>
              <w:fldChar w:fldCharType="begin"/>
            </w:r>
            <w:r>
              <w:rPr>
                <w:noProof/>
                <w:webHidden/>
              </w:rPr>
              <w:instrText xml:space="preserve"> PAGEREF _Toc18491735 \h </w:instrText>
            </w:r>
          </w:ins>
          <w:r>
            <w:rPr>
              <w:noProof/>
              <w:webHidden/>
            </w:rPr>
          </w:r>
          <w:r>
            <w:rPr>
              <w:noProof/>
              <w:webHidden/>
            </w:rPr>
            <w:fldChar w:fldCharType="separate"/>
          </w:r>
          <w:ins w:id="85" w:author="Kitti Orszaghova" w:date="2019-09-04T12:14:00Z">
            <w:r>
              <w:rPr>
                <w:noProof/>
                <w:webHidden/>
              </w:rPr>
              <w:t>10</w:t>
            </w:r>
            <w:r>
              <w:rPr>
                <w:noProof/>
                <w:webHidden/>
              </w:rPr>
              <w:fldChar w:fldCharType="end"/>
            </w:r>
            <w:r w:rsidRPr="005C1BC1">
              <w:rPr>
                <w:rStyle w:val="Hypertextovodkaz"/>
                <w:noProof/>
              </w:rPr>
              <w:fldChar w:fldCharType="end"/>
            </w:r>
          </w:ins>
        </w:p>
        <w:p w14:paraId="3D714E12" w14:textId="7CF39FEC" w:rsidR="00317625" w:rsidRDefault="00317625">
          <w:pPr>
            <w:pStyle w:val="Obsah2"/>
            <w:rPr>
              <w:ins w:id="86" w:author="Kitti Orszaghova" w:date="2019-09-04T12:14:00Z"/>
              <w:rFonts w:asciiTheme="minorHAnsi" w:eastAsiaTheme="minorEastAsia" w:hAnsiTheme="minorHAnsi"/>
              <w:noProof/>
              <w:szCs w:val="22"/>
              <w:lang w:eastAsia="cs-CZ"/>
            </w:rPr>
          </w:pPr>
          <w:ins w:id="87"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"_Toc18491736"</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8.16</w:t>
            </w:r>
            <w:r>
              <w:rPr>
                <w:rFonts w:asciiTheme="minorHAnsi" w:eastAsiaTheme="minorEastAsia" w:hAnsiTheme="minorHAnsi"/>
                <w:noProof/>
                <w:szCs w:val="22"/>
                <w:lang w:eastAsia="cs-CZ"/>
              </w:rPr>
              <w:tab/>
            </w:r>
            <w:r w:rsidRPr="005C1BC1">
              <w:rPr>
                <w:rStyle w:val="Hypertextovodkaz"/>
                <w:noProof/>
              </w:rPr>
              <w:t>Klempířské konstrukce</w:t>
            </w:r>
            <w:r>
              <w:rPr>
                <w:noProof/>
                <w:webHidden/>
              </w:rPr>
              <w:tab/>
            </w:r>
            <w:r>
              <w:rPr>
                <w:noProof/>
                <w:webHidden/>
              </w:rPr>
              <w:fldChar w:fldCharType="begin"/>
            </w:r>
            <w:r>
              <w:rPr>
                <w:noProof/>
                <w:webHidden/>
              </w:rPr>
              <w:instrText xml:space="preserve"> PAGEREF _Toc18491736 \h </w:instrText>
            </w:r>
          </w:ins>
          <w:r>
            <w:rPr>
              <w:noProof/>
              <w:webHidden/>
            </w:rPr>
          </w:r>
          <w:r>
            <w:rPr>
              <w:noProof/>
              <w:webHidden/>
            </w:rPr>
            <w:fldChar w:fldCharType="separate"/>
          </w:r>
          <w:ins w:id="88" w:author="Kitti Orszaghova" w:date="2019-09-04T12:14:00Z">
            <w:r>
              <w:rPr>
                <w:noProof/>
                <w:webHidden/>
              </w:rPr>
              <w:t>10</w:t>
            </w:r>
            <w:r>
              <w:rPr>
                <w:noProof/>
                <w:webHidden/>
              </w:rPr>
              <w:fldChar w:fldCharType="end"/>
            </w:r>
            <w:r w:rsidRPr="005C1BC1">
              <w:rPr>
                <w:rStyle w:val="Hypertextovodkaz"/>
                <w:noProof/>
              </w:rPr>
              <w:fldChar w:fldCharType="end"/>
            </w:r>
          </w:ins>
        </w:p>
        <w:p w14:paraId="3ECCDD5C" w14:textId="48C4624D" w:rsidR="00317625" w:rsidRDefault="00317625">
          <w:pPr>
            <w:pStyle w:val="Obsah2"/>
            <w:rPr>
              <w:ins w:id="89" w:author="Kitti Orszaghova" w:date="2019-09-04T12:14:00Z"/>
              <w:rFonts w:asciiTheme="minorHAnsi" w:eastAsiaTheme="minorEastAsia" w:hAnsiTheme="minorHAnsi"/>
              <w:noProof/>
              <w:szCs w:val="22"/>
              <w:lang w:eastAsia="cs-CZ"/>
            </w:rPr>
          </w:pPr>
          <w:ins w:id="90"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"_Toc18491737"</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8.17</w:t>
            </w:r>
            <w:r>
              <w:rPr>
                <w:rFonts w:asciiTheme="minorHAnsi" w:eastAsiaTheme="minorEastAsia" w:hAnsiTheme="minorHAnsi"/>
                <w:noProof/>
                <w:szCs w:val="22"/>
                <w:lang w:eastAsia="cs-CZ"/>
              </w:rPr>
              <w:tab/>
            </w:r>
            <w:r w:rsidRPr="005C1BC1">
              <w:rPr>
                <w:rStyle w:val="Hypertextovodkaz"/>
                <w:noProof/>
              </w:rPr>
              <w:t>Truhlářské konstrukce</w:t>
            </w:r>
            <w:r>
              <w:rPr>
                <w:noProof/>
                <w:webHidden/>
              </w:rPr>
              <w:tab/>
            </w:r>
            <w:r>
              <w:rPr>
                <w:noProof/>
                <w:webHidden/>
              </w:rPr>
              <w:fldChar w:fldCharType="begin"/>
            </w:r>
            <w:r>
              <w:rPr>
                <w:noProof/>
                <w:webHidden/>
              </w:rPr>
              <w:instrText xml:space="preserve"> PAGEREF _Toc18491737 \h </w:instrText>
            </w:r>
          </w:ins>
          <w:r>
            <w:rPr>
              <w:noProof/>
              <w:webHidden/>
            </w:rPr>
          </w:r>
          <w:r>
            <w:rPr>
              <w:noProof/>
              <w:webHidden/>
            </w:rPr>
            <w:fldChar w:fldCharType="separate"/>
          </w:r>
          <w:ins w:id="91" w:author="Kitti Orszaghova" w:date="2019-09-04T12:14:00Z">
            <w:r>
              <w:rPr>
                <w:noProof/>
                <w:webHidden/>
              </w:rPr>
              <w:t>10</w:t>
            </w:r>
            <w:r>
              <w:rPr>
                <w:noProof/>
                <w:webHidden/>
              </w:rPr>
              <w:fldChar w:fldCharType="end"/>
            </w:r>
            <w:r w:rsidRPr="005C1BC1">
              <w:rPr>
                <w:rStyle w:val="Hypertextovodkaz"/>
                <w:noProof/>
              </w:rPr>
              <w:fldChar w:fldCharType="end"/>
            </w:r>
          </w:ins>
        </w:p>
        <w:p w14:paraId="5454DD93" w14:textId="391FBF9B" w:rsidR="00317625" w:rsidRDefault="00317625">
          <w:pPr>
            <w:pStyle w:val="Obsah2"/>
            <w:rPr>
              <w:ins w:id="92" w:author="Kitti Orszaghova" w:date="2019-09-04T12:14:00Z"/>
              <w:rFonts w:asciiTheme="minorHAnsi" w:eastAsiaTheme="minorEastAsia" w:hAnsiTheme="minorHAnsi"/>
              <w:noProof/>
              <w:szCs w:val="22"/>
              <w:lang w:eastAsia="cs-CZ"/>
            </w:rPr>
          </w:pPr>
          <w:ins w:id="93"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"_Toc18491738"</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8.18</w:t>
            </w:r>
            <w:r>
              <w:rPr>
                <w:rFonts w:asciiTheme="minorHAnsi" w:eastAsiaTheme="minorEastAsia" w:hAnsiTheme="minorHAnsi"/>
                <w:noProof/>
                <w:szCs w:val="22"/>
                <w:lang w:eastAsia="cs-CZ"/>
              </w:rPr>
              <w:tab/>
            </w:r>
            <w:r w:rsidRPr="005C1BC1">
              <w:rPr>
                <w:rStyle w:val="Hypertextovodkaz"/>
                <w:noProof/>
              </w:rPr>
              <w:t>Zámečnické konstrukce</w:t>
            </w:r>
            <w:r>
              <w:rPr>
                <w:noProof/>
                <w:webHidden/>
              </w:rPr>
              <w:tab/>
            </w:r>
            <w:r>
              <w:rPr>
                <w:noProof/>
                <w:webHidden/>
              </w:rPr>
              <w:fldChar w:fldCharType="begin"/>
            </w:r>
            <w:r>
              <w:rPr>
                <w:noProof/>
                <w:webHidden/>
              </w:rPr>
              <w:instrText xml:space="preserve"> PAGEREF _Toc18491738 \h </w:instrText>
            </w:r>
          </w:ins>
          <w:r>
            <w:rPr>
              <w:noProof/>
              <w:webHidden/>
            </w:rPr>
          </w:r>
          <w:r>
            <w:rPr>
              <w:noProof/>
              <w:webHidden/>
            </w:rPr>
            <w:fldChar w:fldCharType="separate"/>
          </w:r>
          <w:ins w:id="94" w:author="Kitti Orszaghova" w:date="2019-09-04T12:14:00Z">
            <w:r>
              <w:rPr>
                <w:noProof/>
                <w:webHidden/>
              </w:rPr>
              <w:t>10</w:t>
            </w:r>
            <w:r>
              <w:rPr>
                <w:noProof/>
                <w:webHidden/>
              </w:rPr>
              <w:fldChar w:fldCharType="end"/>
            </w:r>
            <w:r w:rsidRPr="005C1BC1">
              <w:rPr>
                <w:rStyle w:val="Hypertextovodkaz"/>
                <w:noProof/>
              </w:rPr>
              <w:fldChar w:fldCharType="end"/>
            </w:r>
          </w:ins>
        </w:p>
        <w:p w14:paraId="56C5315C" w14:textId="0E0FFBA3" w:rsidR="00317625" w:rsidRDefault="00317625">
          <w:pPr>
            <w:pStyle w:val="Obsah2"/>
            <w:rPr>
              <w:ins w:id="95" w:author="Kitti Orszaghova" w:date="2019-09-04T12:14:00Z"/>
              <w:rFonts w:asciiTheme="minorHAnsi" w:eastAsiaTheme="minorEastAsia" w:hAnsiTheme="minorHAnsi"/>
              <w:noProof/>
              <w:szCs w:val="22"/>
              <w:lang w:eastAsia="cs-CZ"/>
            </w:rPr>
          </w:pPr>
          <w:ins w:id="96"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"_Toc18491739"</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8.19</w:t>
            </w:r>
            <w:r>
              <w:rPr>
                <w:rFonts w:asciiTheme="minorHAnsi" w:eastAsiaTheme="minorEastAsia" w:hAnsiTheme="minorHAnsi"/>
                <w:noProof/>
                <w:szCs w:val="22"/>
                <w:lang w:eastAsia="cs-CZ"/>
              </w:rPr>
              <w:tab/>
            </w:r>
            <w:r w:rsidRPr="005C1BC1">
              <w:rPr>
                <w:rStyle w:val="Hypertextovodkaz"/>
                <w:noProof/>
              </w:rPr>
              <w:t>Ostatní výrobky</w:t>
            </w:r>
            <w:r>
              <w:rPr>
                <w:noProof/>
                <w:webHidden/>
              </w:rPr>
              <w:tab/>
            </w:r>
            <w:r>
              <w:rPr>
                <w:noProof/>
                <w:webHidden/>
              </w:rPr>
              <w:fldChar w:fldCharType="begin"/>
            </w:r>
            <w:r>
              <w:rPr>
                <w:noProof/>
                <w:webHidden/>
              </w:rPr>
              <w:instrText xml:space="preserve"> PAGEREF _Toc18491739 \h </w:instrText>
            </w:r>
          </w:ins>
          <w:r>
            <w:rPr>
              <w:noProof/>
              <w:webHidden/>
            </w:rPr>
          </w:r>
          <w:r>
            <w:rPr>
              <w:noProof/>
              <w:webHidden/>
            </w:rPr>
            <w:fldChar w:fldCharType="separate"/>
          </w:r>
          <w:ins w:id="97" w:author="Kitti Orszaghova" w:date="2019-09-04T12:14:00Z">
            <w:r>
              <w:rPr>
                <w:noProof/>
                <w:webHidden/>
              </w:rPr>
              <w:t>10</w:t>
            </w:r>
            <w:r>
              <w:rPr>
                <w:noProof/>
                <w:webHidden/>
              </w:rPr>
              <w:fldChar w:fldCharType="end"/>
            </w:r>
            <w:r w:rsidRPr="005C1BC1">
              <w:rPr>
                <w:rStyle w:val="Hypertextovodkaz"/>
                <w:noProof/>
              </w:rPr>
              <w:fldChar w:fldCharType="end"/>
            </w:r>
          </w:ins>
        </w:p>
        <w:p w14:paraId="660371E8" w14:textId="6E531ECD" w:rsidR="00317625" w:rsidRDefault="00317625">
          <w:pPr>
            <w:pStyle w:val="Obsah2"/>
            <w:rPr>
              <w:ins w:id="98" w:author="Kitti Orszaghova" w:date="2019-09-04T12:14:00Z"/>
              <w:rFonts w:asciiTheme="minorHAnsi" w:eastAsiaTheme="minorEastAsia" w:hAnsiTheme="minorHAnsi"/>
              <w:noProof/>
              <w:szCs w:val="22"/>
              <w:lang w:eastAsia="cs-CZ"/>
            </w:rPr>
          </w:pPr>
          <w:ins w:id="99"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"_Toc18491740"</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8.20</w:t>
            </w:r>
            <w:r>
              <w:rPr>
                <w:rFonts w:asciiTheme="minorHAnsi" w:eastAsiaTheme="minorEastAsia" w:hAnsiTheme="minorHAnsi"/>
                <w:noProof/>
                <w:szCs w:val="22"/>
                <w:lang w:eastAsia="cs-CZ"/>
              </w:rPr>
              <w:tab/>
            </w:r>
            <w:r w:rsidRPr="005C1BC1">
              <w:rPr>
                <w:rStyle w:val="Hypertextovodkaz"/>
                <w:noProof/>
              </w:rPr>
              <w:t>Úpravy povrchů</w:t>
            </w:r>
            <w:r>
              <w:rPr>
                <w:noProof/>
                <w:webHidden/>
              </w:rPr>
              <w:tab/>
            </w:r>
            <w:r>
              <w:rPr>
                <w:noProof/>
                <w:webHidden/>
              </w:rPr>
              <w:fldChar w:fldCharType="begin"/>
            </w:r>
            <w:r>
              <w:rPr>
                <w:noProof/>
                <w:webHidden/>
              </w:rPr>
              <w:instrText xml:space="preserve"> PAGEREF _Toc18491740 \h </w:instrText>
            </w:r>
          </w:ins>
          <w:r>
            <w:rPr>
              <w:noProof/>
              <w:webHidden/>
            </w:rPr>
          </w:r>
          <w:r>
            <w:rPr>
              <w:noProof/>
              <w:webHidden/>
            </w:rPr>
            <w:fldChar w:fldCharType="separate"/>
          </w:r>
          <w:ins w:id="100" w:author="Kitti Orszaghova" w:date="2019-09-04T12:14:00Z">
            <w:r>
              <w:rPr>
                <w:noProof/>
                <w:webHidden/>
              </w:rPr>
              <w:t>10</w:t>
            </w:r>
            <w:r>
              <w:rPr>
                <w:noProof/>
                <w:webHidden/>
              </w:rPr>
              <w:fldChar w:fldCharType="end"/>
            </w:r>
            <w:r w:rsidRPr="005C1BC1">
              <w:rPr>
                <w:rStyle w:val="Hypertextovodkaz"/>
                <w:noProof/>
              </w:rPr>
              <w:fldChar w:fldCharType="end"/>
            </w:r>
          </w:ins>
        </w:p>
        <w:p w14:paraId="2D35C92B" w14:textId="63E6EA97" w:rsidR="00317625" w:rsidRDefault="00317625">
          <w:pPr>
            <w:pStyle w:val="Obsah1"/>
            <w:rPr>
              <w:ins w:id="101" w:author="Kitti Orszaghova" w:date="2019-09-04T12:14:00Z"/>
              <w:rFonts w:asciiTheme="minorHAnsi" w:hAnsiTheme="minorHAnsi"/>
              <w:b w:val="0"/>
              <w:bCs w:val="0"/>
              <w:sz w:val="22"/>
            </w:rPr>
          </w:pPr>
          <w:ins w:id="102" w:author="Kitti Orszaghova" w:date="2019-09-04T12:14:00Z">
            <w:r w:rsidRPr="005C1BC1">
              <w:rPr>
                <w:rStyle w:val="Hypertextovodkaz"/>
              </w:rPr>
              <w:lastRenderedPageBreak/>
              <w:fldChar w:fldCharType="begin"/>
            </w:r>
            <w:r w:rsidRPr="005C1BC1">
              <w:rPr>
                <w:rStyle w:val="Hypertextovodkaz"/>
              </w:rPr>
              <w:instrText xml:space="preserve"> </w:instrText>
            </w:r>
            <w:r>
              <w:instrText>HYPERLINK \l "_Toc18491741"</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9.</w:t>
            </w:r>
            <w:r>
              <w:rPr>
                <w:rFonts w:asciiTheme="minorHAnsi" w:hAnsiTheme="minorHAnsi"/>
                <w:b w:val="0"/>
                <w:bCs w:val="0"/>
                <w:sz w:val="22"/>
              </w:rPr>
              <w:tab/>
            </w:r>
            <w:r w:rsidRPr="005C1BC1">
              <w:rPr>
                <w:rStyle w:val="Hypertextovodkaz"/>
              </w:rPr>
              <w:t>Bezpečnost při užívání stavby, ochrana zdraví a pracovní prostředí</w:t>
            </w:r>
            <w:r>
              <w:rPr>
                <w:webHidden/>
              </w:rPr>
              <w:tab/>
            </w:r>
            <w:r>
              <w:rPr>
                <w:webHidden/>
              </w:rPr>
              <w:fldChar w:fldCharType="begin"/>
            </w:r>
            <w:r>
              <w:rPr>
                <w:webHidden/>
              </w:rPr>
              <w:instrText xml:space="preserve"> PAGEREF _Toc18491741 \h </w:instrText>
            </w:r>
          </w:ins>
          <w:r>
            <w:rPr>
              <w:webHidden/>
            </w:rPr>
          </w:r>
          <w:r>
            <w:rPr>
              <w:webHidden/>
            </w:rPr>
            <w:fldChar w:fldCharType="separate"/>
          </w:r>
          <w:ins w:id="103" w:author="Kitti Orszaghova" w:date="2019-09-04T12:14:00Z">
            <w:r>
              <w:rPr>
                <w:webHidden/>
              </w:rPr>
              <w:t>11</w:t>
            </w:r>
            <w:r>
              <w:rPr>
                <w:webHidden/>
              </w:rPr>
              <w:fldChar w:fldCharType="end"/>
            </w:r>
            <w:r w:rsidRPr="005C1BC1">
              <w:rPr>
                <w:rStyle w:val="Hypertextovodkaz"/>
              </w:rPr>
              <w:fldChar w:fldCharType="end"/>
            </w:r>
          </w:ins>
        </w:p>
        <w:p w14:paraId="03734214" w14:textId="371FEBD4" w:rsidR="00317625" w:rsidRDefault="00317625">
          <w:pPr>
            <w:pStyle w:val="Obsah1"/>
            <w:rPr>
              <w:ins w:id="104" w:author="Kitti Orszaghova" w:date="2019-09-04T12:14:00Z"/>
              <w:rFonts w:asciiTheme="minorHAnsi" w:hAnsiTheme="minorHAnsi"/>
              <w:b w:val="0"/>
              <w:bCs w:val="0"/>
              <w:sz w:val="22"/>
            </w:rPr>
          </w:pPr>
          <w:ins w:id="105" w:author="Kitti Orszaghova" w:date="2019-09-04T12:14:00Z">
            <w:r w:rsidRPr="005C1BC1">
              <w:rPr>
                <w:rStyle w:val="Hypertextovodkaz"/>
              </w:rPr>
              <w:fldChar w:fldCharType="begin"/>
            </w:r>
            <w:r w:rsidRPr="005C1BC1">
              <w:rPr>
                <w:rStyle w:val="Hypertextovodkaz"/>
              </w:rPr>
              <w:instrText xml:space="preserve"> </w:instrText>
            </w:r>
            <w:r>
              <w:instrText>HYPERLINK \l "_Toc18491742"</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10.</w:t>
            </w:r>
            <w:r>
              <w:rPr>
                <w:rFonts w:asciiTheme="minorHAnsi" w:hAnsiTheme="minorHAnsi"/>
                <w:b w:val="0"/>
                <w:bCs w:val="0"/>
                <w:sz w:val="22"/>
              </w:rPr>
              <w:tab/>
            </w:r>
            <w:r w:rsidRPr="005C1BC1">
              <w:rPr>
                <w:rStyle w:val="Hypertextovodkaz"/>
              </w:rPr>
              <w:t>Stavební fyzika – tepelná technika, osvětlení, oslunění, akustika-hluk, vibrace</w:t>
            </w:r>
            <w:r>
              <w:rPr>
                <w:webHidden/>
              </w:rPr>
              <w:tab/>
            </w:r>
            <w:r>
              <w:rPr>
                <w:webHidden/>
              </w:rPr>
              <w:fldChar w:fldCharType="begin"/>
            </w:r>
            <w:r>
              <w:rPr>
                <w:webHidden/>
              </w:rPr>
              <w:instrText xml:space="preserve"> PAGEREF _Toc18491742 \h </w:instrText>
            </w:r>
          </w:ins>
          <w:r>
            <w:rPr>
              <w:webHidden/>
            </w:rPr>
          </w:r>
          <w:r>
            <w:rPr>
              <w:webHidden/>
            </w:rPr>
            <w:fldChar w:fldCharType="separate"/>
          </w:r>
          <w:ins w:id="106" w:author="Kitti Orszaghova" w:date="2019-09-04T12:14:00Z">
            <w:r>
              <w:rPr>
                <w:webHidden/>
              </w:rPr>
              <w:t>11</w:t>
            </w:r>
            <w:r>
              <w:rPr>
                <w:webHidden/>
              </w:rPr>
              <w:fldChar w:fldCharType="end"/>
            </w:r>
            <w:r w:rsidRPr="005C1BC1">
              <w:rPr>
                <w:rStyle w:val="Hypertextovodkaz"/>
              </w:rPr>
              <w:fldChar w:fldCharType="end"/>
            </w:r>
          </w:ins>
        </w:p>
        <w:p w14:paraId="77BAA95E" w14:textId="5E7B34A4" w:rsidR="00317625" w:rsidRDefault="00317625">
          <w:pPr>
            <w:pStyle w:val="Obsah2"/>
            <w:rPr>
              <w:ins w:id="107" w:author="Kitti Orszaghova" w:date="2019-09-04T12:14:00Z"/>
              <w:rFonts w:asciiTheme="minorHAnsi" w:eastAsiaTheme="minorEastAsia" w:hAnsiTheme="minorHAnsi"/>
              <w:noProof/>
              <w:szCs w:val="22"/>
              <w:lang w:eastAsia="cs-CZ"/>
            </w:rPr>
          </w:pPr>
          <w:ins w:id="108"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"_Toc18491743"</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10.1</w:t>
            </w:r>
            <w:r>
              <w:rPr>
                <w:rFonts w:asciiTheme="minorHAnsi" w:eastAsiaTheme="minorEastAsia" w:hAnsiTheme="minorHAnsi"/>
                <w:noProof/>
                <w:szCs w:val="22"/>
                <w:lang w:eastAsia="cs-CZ"/>
              </w:rPr>
              <w:tab/>
            </w:r>
            <w:r w:rsidRPr="005C1BC1">
              <w:rPr>
                <w:rStyle w:val="Hypertextovodkaz"/>
                <w:noProof/>
              </w:rPr>
              <w:t>Tepelně – technické vlastnosti stavebních konstrukcí a výplní otvorů</w:t>
            </w:r>
            <w:r>
              <w:rPr>
                <w:noProof/>
                <w:webHidden/>
              </w:rPr>
              <w:tab/>
            </w:r>
            <w:r>
              <w:rPr>
                <w:noProof/>
                <w:webHidden/>
              </w:rPr>
              <w:fldChar w:fldCharType="begin"/>
            </w:r>
            <w:r>
              <w:rPr>
                <w:noProof/>
                <w:webHidden/>
              </w:rPr>
              <w:instrText xml:space="preserve"> PAGEREF _Toc18491743 \h </w:instrText>
            </w:r>
          </w:ins>
          <w:r>
            <w:rPr>
              <w:noProof/>
              <w:webHidden/>
            </w:rPr>
          </w:r>
          <w:r>
            <w:rPr>
              <w:noProof/>
              <w:webHidden/>
            </w:rPr>
            <w:fldChar w:fldCharType="separate"/>
          </w:r>
          <w:ins w:id="109" w:author="Kitti Orszaghova" w:date="2019-09-04T12:14:00Z">
            <w:r>
              <w:rPr>
                <w:noProof/>
                <w:webHidden/>
              </w:rPr>
              <w:t>11</w:t>
            </w:r>
            <w:r>
              <w:rPr>
                <w:noProof/>
                <w:webHidden/>
              </w:rPr>
              <w:fldChar w:fldCharType="end"/>
            </w:r>
            <w:r w:rsidRPr="005C1BC1">
              <w:rPr>
                <w:rStyle w:val="Hypertextovodkaz"/>
                <w:noProof/>
              </w:rPr>
              <w:fldChar w:fldCharType="end"/>
            </w:r>
          </w:ins>
        </w:p>
        <w:p w14:paraId="4F006C84" w14:textId="10FF2E97" w:rsidR="00317625" w:rsidRDefault="00317625">
          <w:pPr>
            <w:pStyle w:val="Obsah2"/>
            <w:rPr>
              <w:ins w:id="110" w:author="Kitti Orszaghova" w:date="2019-09-04T12:14:00Z"/>
              <w:rFonts w:asciiTheme="minorHAnsi" w:eastAsiaTheme="minorEastAsia" w:hAnsiTheme="minorHAnsi"/>
              <w:noProof/>
              <w:szCs w:val="22"/>
              <w:lang w:eastAsia="cs-CZ"/>
            </w:rPr>
          </w:pPr>
          <w:ins w:id="111"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"_Toc18491744"</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10.1.a</w:t>
            </w:r>
            <w:r>
              <w:rPr>
                <w:rFonts w:asciiTheme="minorHAnsi" w:eastAsiaTheme="minorEastAsia" w:hAnsiTheme="minorHAnsi"/>
                <w:noProof/>
                <w:szCs w:val="22"/>
                <w:lang w:eastAsia="cs-CZ"/>
              </w:rPr>
              <w:tab/>
            </w:r>
            <w:r w:rsidRPr="005C1BC1">
              <w:rPr>
                <w:rStyle w:val="Hypertextovodkaz"/>
                <w:noProof/>
              </w:rPr>
              <w:t>Svislé konstrukce</w:t>
            </w:r>
            <w:r>
              <w:rPr>
                <w:noProof/>
                <w:webHidden/>
              </w:rPr>
              <w:tab/>
            </w:r>
            <w:r>
              <w:rPr>
                <w:noProof/>
                <w:webHidden/>
              </w:rPr>
              <w:fldChar w:fldCharType="begin"/>
            </w:r>
            <w:r>
              <w:rPr>
                <w:noProof/>
                <w:webHidden/>
              </w:rPr>
              <w:instrText xml:space="preserve"> PAGEREF _Toc18491744 \h </w:instrText>
            </w:r>
          </w:ins>
          <w:r>
            <w:rPr>
              <w:noProof/>
              <w:webHidden/>
            </w:rPr>
          </w:r>
          <w:r>
            <w:rPr>
              <w:noProof/>
              <w:webHidden/>
            </w:rPr>
            <w:fldChar w:fldCharType="separate"/>
          </w:r>
          <w:ins w:id="112" w:author="Kitti Orszaghova" w:date="2019-09-04T12:14:00Z">
            <w:r>
              <w:rPr>
                <w:noProof/>
                <w:webHidden/>
              </w:rPr>
              <w:t>11</w:t>
            </w:r>
            <w:r>
              <w:rPr>
                <w:noProof/>
                <w:webHidden/>
              </w:rPr>
              <w:fldChar w:fldCharType="end"/>
            </w:r>
            <w:r w:rsidRPr="005C1BC1">
              <w:rPr>
                <w:rStyle w:val="Hypertextovodkaz"/>
                <w:noProof/>
              </w:rPr>
              <w:fldChar w:fldCharType="end"/>
            </w:r>
          </w:ins>
        </w:p>
        <w:p w14:paraId="5E4FD70C" w14:textId="5E8B987E" w:rsidR="00317625" w:rsidRDefault="00317625">
          <w:pPr>
            <w:pStyle w:val="Obsah2"/>
            <w:rPr>
              <w:ins w:id="113" w:author="Kitti Orszaghova" w:date="2019-09-04T12:14:00Z"/>
              <w:rFonts w:asciiTheme="minorHAnsi" w:eastAsiaTheme="minorEastAsia" w:hAnsiTheme="minorHAnsi"/>
              <w:noProof/>
              <w:szCs w:val="22"/>
              <w:lang w:eastAsia="cs-CZ"/>
            </w:rPr>
          </w:pPr>
          <w:ins w:id="114"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"_Toc18491745"</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10.1.b</w:t>
            </w:r>
            <w:r>
              <w:rPr>
                <w:rFonts w:asciiTheme="minorHAnsi" w:eastAsiaTheme="minorEastAsia" w:hAnsiTheme="minorHAnsi"/>
                <w:noProof/>
                <w:szCs w:val="22"/>
                <w:lang w:eastAsia="cs-CZ"/>
              </w:rPr>
              <w:tab/>
            </w:r>
            <w:r w:rsidRPr="005C1BC1">
              <w:rPr>
                <w:rStyle w:val="Hypertextovodkaz"/>
                <w:noProof/>
              </w:rPr>
              <w:t>Podlaha na terénu</w:t>
            </w:r>
            <w:r>
              <w:rPr>
                <w:noProof/>
                <w:webHidden/>
              </w:rPr>
              <w:tab/>
            </w:r>
            <w:r>
              <w:rPr>
                <w:noProof/>
                <w:webHidden/>
              </w:rPr>
              <w:fldChar w:fldCharType="begin"/>
            </w:r>
            <w:r>
              <w:rPr>
                <w:noProof/>
                <w:webHidden/>
              </w:rPr>
              <w:instrText xml:space="preserve"> PAGEREF _Toc18491745 \h </w:instrText>
            </w:r>
          </w:ins>
          <w:r>
            <w:rPr>
              <w:noProof/>
              <w:webHidden/>
            </w:rPr>
          </w:r>
          <w:r>
            <w:rPr>
              <w:noProof/>
              <w:webHidden/>
            </w:rPr>
            <w:fldChar w:fldCharType="separate"/>
          </w:r>
          <w:ins w:id="115" w:author="Kitti Orszaghova" w:date="2019-09-04T12:14:00Z">
            <w:r>
              <w:rPr>
                <w:noProof/>
                <w:webHidden/>
              </w:rPr>
              <w:t>11</w:t>
            </w:r>
            <w:r>
              <w:rPr>
                <w:noProof/>
                <w:webHidden/>
              </w:rPr>
              <w:fldChar w:fldCharType="end"/>
            </w:r>
            <w:r w:rsidRPr="005C1BC1">
              <w:rPr>
                <w:rStyle w:val="Hypertextovodkaz"/>
                <w:noProof/>
              </w:rPr>
              <w:fldChar w:fldCharType="end"/>
            </w:r>
          </w:ins>
        </w:p>
        <w:p w14:paraId="37F9D20F" w14:textId="077EF4FD" w:rsidR="00317625" w:rsidRDefault="00317625">
          <w:pPr>
            <w:pStyle w:val="Obsah2"/>
            <w:rPr>
              <w:ins w:id="116" w:author="Kitti Orszaghova" w:date="2019-09-04T12:14:00Z"/>
              <w:rFonts w:asciiTheme="minorHAnsi" w:eastAsiaTheme="minorEastAsia" w:hAnsiTheme="minorHAnsi"/>
              <w:noProof/>
              <w:szCs w:val="22"/>
              <w:lang w:eastAsia="cs-CZ"/>
            </w:rPr>
          </w:pPr>
          <w:ins w:id="117"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"_Toc18491746"</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10.1.c</w:t>
            </w:r>
            <w:r>
              <w:rPr>
                <w:rFonts w:asciiTheme="minorHAnsi" w:eastAsiaTheme="minorEastAsia" w:hAnsiTheme="minorHAnsi"/>
                <w:noProof/>
                <w:szCs w:val="22"/>
                <w:lang w:eastAsia="cs-CZ"/>
              </w:rPr>
              <w:tab/>
            </w:r>
            <w:r w:rsidRPr="005C1BC1">
              <w:rPr>
                <w:rStyle w:val="Hypertextovodkaz"/>
                <w:noProof/>
              </w:rPr>
              <w:t>Střešní konstrukce</w:t>
            </w:r>
            <w:r>
              <w:rPr>
                <w:noProof/>
                <w:webHidden/>
              </w:rPr>
              <w:tab/>
            </w:r>
            <w:r>
              <w:rPr>
                <w:noProof/>
                <w:webHidden/>
              </w:rPr>
              <w:fldChar w:fldCharType="begin"/>
            </w:r>
            <w:r>
              <w:rPr>
                <w:noProof/>
                <w:webHidden/>
              </w:rPr>
              <w:instrText xml:space="preserve"> PAGEREF _Toc18491746 \h </w:instrText>
            </w:r>
          </w:ins>
          <w:r>
            <w:rPr>
              <w:noProof/>
              <w:webHidden/>
            </w:rPr>
          </w:r>
          <w:r>
            <w:rPr>
              <w:noProof/>
              <w:webHidden/>
            </w:rPr>
            <w:fldChar w:fldCharType="separate"/>
          </w:r>
          <w:ins w:id="118" w:author="Kitti Orszaghova" w:date="2019-09-04T12:14:00Z">
            <w:r>
              <w:rPr>
                <w:noProof/>
                <w:webHidden/>
              </w:rPr>
              <w:t>11</w:t>
            </w:r>
            <w:r>
              <w:rPr>
                <w:noProof/>
                <w:webHidden/>
              </w:rPr>
              <w:fldChar w:fldCharType="end"/>
            </w:r>
            <w:r w:rsidRPr="005C1BC1">
              <w:rPr>
                <w:rStyle w:val="Hypertextovodkaz"/>
                <w:noProof/>
              </w:rPr>
              <w:fldChar w:fldCharType="end"/>
            </w:r>
          </w:ins>
        </w:p>
        <w:p w14:paraId="05FC561B" w14:textId="2E7E0425" w:rsidR="00317625" w:rsidRDefault="00317625">
          <w:pPr>
            <w:pStyle w:val="Obsah2"/>
            <w:rPr>
              <w:ins w:id="119" w:author="Kitti Orszaghova" w:date="2019-09-04T12:14:00Z"/>
              <w:rFonts w:asciiTheme="minorHAnsi" w:eastAsiaTheme="minorEastAsia" w:hAnsiTheme="minorHAnsi"/>
              <w:noProof/>
              <w:szCs w:val="22"/>
              <w:lang w:eastAsia="cs-CZ"/>
            </w:rPr>
          </w:pPr>
          <w:ins w:id="120"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"_Toc18491747"</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10.1.d</w:t>
            </w:r>
            <w:r>
              <w:rPr>
                <w:rFonts w:asciiTheme="minorHAnsi" w:eastAsiaTheme="minorEastAsia" w:hAnsiTheme="minorHAnsi"/>
                <w:noProof/>
                <w:szCs w:val="22"/>
                <w:lang w:eastAsia="cs-CZ"/>
              </w:rPr>
              <w:tab/>
            </w:r>
            <w:r w:rsidRPr="005C1BC1">
              <w:rPr>
                <w:rStyle w:val="Hypertextovodkaz"/>
                <w:noProof/>
              </w:rPr>
              <w:t>Výplně otvorů</w:t>
            </w:r>
            <w:r>
              <w:rPr>
                <w:noProof/>
                <w:webHidden/>
              </w:rPr>
              <w:tab/>
            </w:r>
            <w:r>
              <w:rPr>
                <w:noProof/>
                <w:webHidden/>
              </w:rPr>
              <w:fldChar w:fldCharType="begin"/>
            </w:r>
            <w:r>
              <w:rPr>
                <w:noProof/>
                <w:webHidden/>
              </w:rPr>
              <w:instrText xml:space="preserve"> PAGEREF _Toc18491747 \h </w:instrText>
            </w:r>
          </w:ins>
          <w:r>
            <w:rPr>
              <w:noProof/>
              <w:webHidden/>
            </w:rPr>
          </w:r>
          <w:r>
            <w:rPr>
              <w:noProof/>
              <w:webHidden/>
            </w:rPr>
            <w:fldChar w:fldCharType="separate"/>
          </w:r>
          <w:ins w:id="121" w:author="Kitti Orszaghova" w:date="2019-09-04T12:14:00Z">
            <w:r>
              <w:rPr>
                <w:noProof/>
                <w:webHidden/>
              </w:rPr>
              <w:t>11</w:t>
            </w:r>
            <w:r>
              <w:rPr>
                <w:noProof/>
                <w:webHidden/>
              </w:rPr>
              <w:fldChar w:fldCharType="end"/>
            </w:r>
            <w:r w:rsidRPr="005C1BC1">
              <w:rPr>
                <w:rStyle w:val="Hypertextovodkaz"/>
                <w:noProof/>
              </w:rPr>
              <w:fldChar w:fldCharType="end"/>
            </w:r>
          </w:ins>
        </w:p>
        <w:p w14:paraId="3C7FF651" w14:textId="34D96D69" w:rsidR="00317625" w:rsidRDefault="00317625">
          <w:pPr>
            <w:pStyle w:val="Obsah2"/>
            <w:rPr>
              <w:ins w:id="122" w:author="Kitti Orszaghova" w:date="2019-09-04T12:14:00Z"/>
              <w:rFonts w:asciiTheme="minorHAnsi" w:eastAsiaTheme="minorEastAsia" w:hAnsiTheme="minorHAnsi"/>
              <w:noProof/>
              <w:szCs w:val="22"/>
              <w:lang w:eastAsia="cs-CZ"/>
            </w:rPr>
          </w:pPr>
          <w:ins w:id="123"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"_Toc18491748"</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10.2</w:t>
            </w:r>
            <w:r>
              <w:rPr>
                <w:rFonts w:asciiTheme="minorHAnsi" w:eastAsiaTheme="minorEastAsia" w:hAnsiTheme="minorHAnsi"/>
                <w:noProof/>
                <w:szCs w:val="22"/>
                <w:lang w:eastAsia="cs-CZ"/>
              </w:rPr>
              <w:tab/>
            </w:r>
            <w:r w:rsidRPr="005C1BC1">
              <w:rPr>
                <w:rStyle w:val="Hypertextovodkaz"/>
                <w:noProof/>
              </w:rPr>
              <w:t>Osvětlení, oslunění</w:t>
            </w:r>
            <w:r>
              <w:rPr>
                <w:noProof/>
                <w:webHidden/>
              </w:rPr>
              <w:tab/>
            </w:r>
            <w:r>
              <w:rPr>
                <w:noProof/>
                <w:webHidden/>
              </w:rPr>
              <w:fldChar w:fldCharType="begin"/>
            </w:r>
            <w:r>
              <w:rPr>
                <w:noProof/>
                <w:webHidden/>
              </w:rPr>
              <w:instrText xml:space="preserve"> PAGEREF _Toc18491748 \h </w:instrText>
            </w:r>
          </w:ins>
          <w:r>
            <w:rPr>
              <w:noProof/>
              <w:webHidden/>
            </w:rPr>
          </w:r>
          <w:r>
            <w:rPr>
              <w:noProof/>
              <w:webHidden/>
            </w:rPr>
            <w:fldChar w:fldCharType="separate"/>
          </w:r>
          <w:ins w:id="124" w:author="Kitti Orszaghova" w:date="2019-09-04T12:14:00Z">
            <w:r>
              <w:rPr>
                <w:noProof/>
                <w:webHidden/>
              </w:rPr>
              <w:t>12</w:t>
            </w:r>
            <w:r>
              <w:rPr>
                <w:noProof/>
                <w:webHidden/>
              </w:rPr>
              <w:fldChar w:fldCharType="end"/>
            </w:r>
            <w:r w:rsidRPr="005C1BC1">
              <w:rPr>
                <w:rStyle w:val="Hypertextovodkaz"/>
                <w:noProof/>
              </w:rPr>
              <w:fldChar w:fldCharType="end"/>
            </w:r>
          </w:ins>
        </w:p>
        <w:p w14:paraId="14195739" w14:textId="060E3693" w:rsidR="00317625" w:rsidRDefault="00317625">
          <w:pPr>
            <w:pStyle w:val="Obsah2"/>
            <w:rPr>
              <w:ins w:id="125" w:author="Kitti Orszaghova" w:date="2019-09-04T12:14:00Z"/>
              <w:rFonts w:asciiTheme="minorHAnsi" w:eastAsiaTheme="minorEastAsia" w:hAnsiTheme="minorHAnsi"/>
              <w:noProof/>
              <w:szCs w:val="22"/>
              <w:lang w:eastAsia="cs-CZ"/>
            </w:rPr>
          </w:pPr>
          <w:ins w:id="126"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"_Toc18491749"</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10.3</w:t>
            </w:r>
            <w:r>
              <w:rPr>
                <w:rFonts w:asciiTheme="minorHAnsi" w:eastAsiaTheme="minorEastAsia" w:hAnsiTheme="minorHAnsi"/>
                <w:noProof/>
                <w:szCs w:val="22"/>
                <w:lang w:eastAsia="cs-CZ"/>
              </w:rPr>
              <w:tab/>
            </w:r>
            <w:r w:rsidRPr="005C1BC1">
              <w:rPr>
                <w:rStyle w:val="Hypertextovodkaz"/>
                <w:noProof/>
              </w:rPr>
              <w:t>Větrání</w:t>
            </w:r>
            <w:r>
              <w:rPr>
                <w:noProof/>
                <w:webHidden/>
              </w:rPr>
              <w:tab/>
            </w:r>
            <w:r>
              <w:rPr>
                <w:noProof/>
                <w:webHidden/>
              </w:rPr>
              <w:fldChar w:fldCharType="begin"/>
            </w:r>
            <w:r>
              <w:rPr>
                <w:noProof/>
                <w:webHidden/>
              </w:rPr>
              <w:instrText xml:space="preserve"> PAGEREF _Toc18491749 \h </w:instrText>
            </w:r>
          </w:ins>
          <w:r>
            <w:rPr>
              <w:noProof/>
              <w:webHidden/>
            </w:rPr>
          </w:r>
          <w:r>
            <w:rPr>
              <w:noProof/>
              <w:webHidden/>
            </w:rPr>
            <w:fldChar w:fldCharType="separate"/>
          </w:r>
          <w:ins w:id="127" w:author="Kitti Orszaghova" w:date="2019-09-04T12:14:00Z">
            <w:r>
              <w:rPr>
                <w:noProof/>
                <w:webHidden/>
              </w:rPr>
              <w:t>12</w:t>
            </w:r>
            <w:r>
              <w:rPr>
                <w:noProof/>
                <w:webHidden/>
              </w:rPr>
              <w:fldChar w:fldCharType="end"/>
            </w:r>
            <w:r w:rsidRPr="005C1BC1">
              <w:rPr>
                <w:rStyle w:val="Hypertextovodkaz"/>
                <w:noProof/>
              </w:rPr>
              <w:fldChar w:fldCharType="end"/>
            </w:r>
          </w:ins>
        </w:p>
        <w:p w14:paraId="2B33D85C" w14:textId="6C8F7558" w:rsidR="00317625" w:rsidRDefault="00317625">
          <w:pPr>
            <w:pStyle w:val="Obsah2"/>
            <w:rPr>
              <w:ins w:id="128" w:author="Kitti Orszaghova" w:date="2019-09-04T12:14:00Z"/>
              <w:rFonts w:asciiTheme="minorHAnsi" w:eastAsiaTheme="minorEastAsia" w:hAnsiTheme="minorHAnsi"/>
              <w:noProof/>
              <w:szCs w:val="22"/>
              <w:lang w:eastAsia="cs-CZ"/>
            </w:rPr>
          </w:pPr>
          <w:ins w:id="129"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"_Toc18491750"</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10.4</w:t>
            </w:r>
            <w:r>
              <w:rPr>
                <w:rFonts w:asciiTheme="minorHAnsi" w:eastAsiaTheme="minorEastAsia" w:hAnsiTheme="minorHAnsi"/>
                <w:noProof/>
                <w:szCs w:val="22"/>
                <w:lang w:eastAsia="cs-CZ"/>
              </w:rPr>
              <w:tab/>
            </w:r>
            <w:r w:rsidRPr="005C1BC1">
              <w:rPr>
                <w:rStyle w:val="Hypertextovodkaz"/>
                <w:noProof/>
              </w:rPr>
              <w:t>Akustika – hluk, vibrace</w:t>
            </w:r>
            <w:r>
              <w:rPr>
                <w:noProof/>
                <w:webHidden/>
              </w:rPr>
              <w:tab/>
            </w:r>
            <w:r>
              <w:rPr>
                <w:noProof/>
                <w:webHidden/>
              </w:rPr>
              <w:fldChar w:fldCharType="begin"/>
            </w:r>
            <w:r>
              <w:rPr>
                <w:noProof/>
                <w:webHidden/>
              </w:rPr>
              <w:instrText xml:space="preserve"> PAGEREF _Toc18491750 \h </w:instrText>
            </w:r>
          </w:ins>
          <w:r>
            <w:rPr>
              <w:noProof/>
              <w:webHidden/>
            </w:rPr>
          </w:r>
          <w:r>
            <w:rPr>
              <w:noProof/>
              <w:webHidden/>
            </w:rPr>
            <w:fldChar w:fldCharType="separate"/>
          </w:r>
          <w:ins w:id="130" w:author="Kitti Orszaghova" w:date="2019-09-04T12:14:00Z">
            <w:r>
              <w:rPr>
                <w:noProof/>
                <w:webHidden/>
              </w:rPr>
              <w:t>12</w:t>
            </w:r>
            <w:r>
              <w:rPr>
                <w:noProof/>
                <w:webHidden/>
              </w:rPr>
              <w:fldChar w:fldCharType="end"/>
            </w:r>
            <w:r w:rsidRPr="005C1BC1">
              <w:rPr>
                <w:rStyle w:val="Hypertextovodkaz"/>
                <w:noProof/>
              </w:rPr>
              <w:fldChar w:fldCharType="end"/>
            </w:r>
          </w:ins>
        </w:p>
        <w:p w14:paraId="7F00132A" w14:textId="321A1CDC" w:rsidR="00317625" w:rsidRDefault="00317625">
          <w:pPr>
            <w:pStyle w:val="Obsah1"/>
            <w:rPr>
              <w:ins w:id="131" w:author="Kitti Orszaghova" w:date="2019-09-04T12:14:00Z"/>
              <w:rFonts w:asciiTheme="minorHAnsi" w:hAnsiTheme="minorHAnsi"/>
              <w:b w:val="0"/>
              <w:bCs w:val="0"/>
              <w:sz w:val="22"/>
            </w:rPr>
          </w:pPr>
          <w:ins w:id="132" w:author="Kitti Orszaghova" w:date="2019-09-04T12:14:00Z">
            <w:r w:rsidRPr="005C1BC1">
              <w:rPr>
                <w:rStyle w:val="Hypertextovodkaz"/>
              </w:rPr>
              <w:fldChar w:fldCharType="begin"/>
            </w:r>
            <w:r w:rsidRPr="005C1BC1">
              <w:rPr>
                <w:rStyle w:val="Hypertextovodkaz"/>
              </w:rPr>
              <w:instrText xml:space="preserve"> </w:instrText>
            </w:r>
            <w:r>
              <w:instrText>HYPERLINK \l "_Toc18491751"</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11.</w:t>
            </w:r>
            <w:r>
              <w:rPr>
                <w:rFonts w:asciiTheme="minorHAnsi" w:hAnsiTheme="minorHAnsi"/>
                <w:b w:val="0"/>
                <w:bCs w:val="0"/>
                <w:sz w:val="22"/>
              </w:rPr>
              <w:tab/>
            </w:r>
            <w:r w:rsidRPr="005C1BC1">
              <w:rPr>
                <w:rStyle w:val="Hypertextovodkaz"/>
              </w:rPr>
              <w:t>Ochrana stavby před negativními účinky vnějšího prostředí</w:t>
            </w:r>
            <w:r>
              <w:rPr>
                <w:webHidden/>
              </w:rPr>
              <w:tab/>
            </w:r>
            <w:r>
              <w:rPr>
                <w:webHidden/>
              </w:rPr>
              <w:fldChar w:fldCharType="begin"/>
            </w:r>
            <w:r>
              <w:rPr>
                <w:webHidden/>
              </w:rPr>
              <w:instrText xml:space="preserve"> PAGEREF _Toc18491751 \h </w:instrText>
            </w:r>
          </w:ins>
          <w:r>
            <w:rPr>
              <w:webHidden/>
            </w:rPr>
          </w:r>
          <w:r>
            <w:rPr>
              <w:webHidden/>
            </w:rPr>
            <w:fldChar w:fldCharType="separate"/>
          </w:r>
          <w:ins w:id="133" w:author="Kitti Orszaghova" w:date="2019-09-04T12:14:00Z">
            <w:r>
              <w:rPr>
                <w:webHidden/>
              </w:rPr>
              <w:t>12</w:t>
            </w:r>
            <w:r>
              <w:rPr>
                <w:webHidden/>
              </w:rPr>
              <w:fldChar w:fldCharType="end"/>
            </w:r>
            <w:r w:rsidRPr="005C1BC1">
              <w:rPr>
                <w:rStyle w:val="Hypertextovodkaz"/>
              </w:rPr>
              <w:fldChar w:fldCharType="end"/>
            </w:r>
          </w:ins>
        </w:p>
        <w:p w14:paraId="40EC38FB" w14:textId="233C3134" w:rsidR="00317625" w:rsidRDefault="00317625">
          <w:pPr>
            <w:pStyle w:val="Obsah2"/>
            <w:rPr>
              <w:ins w:id="134" w:author="Kitti Orszaghova" w:date="2019-09-04T12:14:00Z"/>
              <w:rFonts w:asciiTheme="minorHAnsi" w:eastAsiaTheme="minorEastAsia" w:hAnsiTheme="minorHAnsi"/>
              <w:noProof/>
              <w:szCs w:val="22"/>
              <w:lang w:eastAsia="cs-CZ"/>
            </w:rPr>
          </w:pPr>
          <w:ins w:id="135"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"_Toc18491752"</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11.1</w:t>
            </w:r>
            <w:r>
              <w:rPr>
                <w:rFonts w:asciiTheme="minorHAnsi" w:eastAsiaTheme="minorEastAsia" w:hAnsiTheme="minorHAnsi"/>
                <w:noProof/>
                <w:szCs w:val="22"/>
                <w:lang w:eastAsia="cs-CZ"/>
              </w:rPr>
              <w:tab/>
            </w:r>
            <w:r w:rsidRPr="005C1BC1">
              <w:rPr>
                <w:rStyle w:val="Hypertextovodkaz"/>
                <w:noProof/>
              </w:rPr>
              <w:t>Ochrana před pronikáním radonu z podloží</w:t>
            </w:r>
            <w:r>
              <w:rPr>
                <w:noProof/>
                <w:webHidden/>
              </w:rPr>
              <w:tab/>
            </w:r>
            <w:r>
              <w:rPr>
                <w:noProof/>
                <w:webHidden/>
              </w:rPr>
              <w:fldChar w:fldCharType="begin"/>
            </w:r>
            <w:r>
              <w:rPr>
                <w:noProof/>
                <w:webHidden/>
              </w:rPr>
              <w:instrText xml:space="preserve"> PAGEREF _Toc18491752 \h </w:instrText>
            </w:r>
          </w:ins>
          <w:r>
            <w:rPr>
              <w:noProof/>
              <w:webHidden/>
            </w:rPr>
          </w:r>
          <w:r>
            <w:rPr>
              <w:noProof/>
              <w:webHidden/>
            </w:rPr>
            <w:fldChar w:fldCharType="separate"/>
          </w:r>
          <w:ins w:id="136" w:author="Kitti Orszaghova" w:date="2019-09-04T12:14:00Z">
            <w:r>
              <w:rPr>
                <w:noProof/>
                <w:webHidden/>
              </w:rPr>
              <w:t>12</w:t>
            </w:r>
            <w:r>
              <w:rPr>
                <w:noProof/>
                <w:webHidden/>
              </w:rPr>
              <w:fldChar w:fldCharType="end"/>
            </w:r>
            <w:r w:rsidRPr="005C1BC1">
              <w:rPr>
                <w:rStyle w:val="Hypertextovodkaz"/>
                <w:noProof/>
              </w:rPr>
              <w:fldChar w:fldCharType="end"/>
            </w:r>
          </w:ins>
        </w:p>
        <w:p w14:paraId="4152BF70" w14:textId="3B7D2012" w:rsidR="00317625" w:rsidRDefault="00317625">
          <w:pPr>
            <w:pStyle w:val="Obsah2"/>
            <w:rPr>
              <w:ins w:id="137" w:author="Kitti Orszaghova" w:date="2019-09-04T12:14:00Z"/>
              <w:rFonts w:asciiTheme="minorHAnsi" w:eastAsiaTheme="minorEastAsia" w:hAnsiTheme="minorHAnsi"/>
              <w:noProof/>
              <w:szCs w:val="22"/>
              <w:lang w:eastAsia="cs-CZ"/>
            </w:rPr>
          </w:pPr>
          <w:ins w:id="138"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"_Toc18491753"</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11.2</w:t>
            </w:r>
            <w:r>
              <w:rPr>
                <w:rFonts w:asciiTheme="minorHAnsi" w:eastAsiaTheme="minorEastAsia" w:hAnsiTheme="minorHAnsi"/>
                <w:noProof/>
                <w:szCs w:val="22"/>
                <w:lang w:eastAsia="cs-CZ"/>
              </w:rPr>
              <w:tab/>
            </w:r>
            <w:r w:rsidRPr="005C1BC1">
              <w:rPr>
                <w:rStyle w:val="Hypertextovodkaz"/>
                <w:noProof/>
              </w:rPr>
              <w:t>Ochrana před technickou seizmicitou</w:t>
            </w:r>
            <w:r>
              <w:rPr>
                <w:noProof/>
                <w:webHidden/>
              </w:rPr>
              <w:tab/>
            </w:r>
            <w:r>
              <w:rPr>
                <w:noProof/>
                <w:webHidden/>
              </w:rPr>
              <w:fldChar w:fldCharType="begin"/>
            </w:r>
            <w:r>
              <w:rPr>
                <w:noProof/>
                <w:webHidden/>
              </w:rPr>
              <w:instrText xml:space="preserve"> PAGEREF _Toc18491753 \h </w:instrText>
            </w:r>
          </w:ins>
          <w:r>
            <w:rPr>
              <w:noProof/>
              <w:webHidden/>
            </w:rPr>
          </w:r>
          <w:r>
            <w:rPr>
              <w:noProof/>
              <w:webHidden/>
            </w:rPr>
            <w:fldChar w:fldCharType="separate"/>
          </w:r>
          <w:ins w:id="139" w:author="Kitti Orszaghova" w:date="2019-09-04T12:14:00Z">
            <w:r>
              <w:rPr>
                <w:noProof/>
                <w:webHidden/>
              </w:rPr>
              <w:t>12</w:t>
            </w:r>
            <w:r>
              <w:rPr>
                <w:noProof/>
                <w:webHidden/>
              </w:rPr>
              <w:fldChar w:fldCharType="end"/>
            </w:r>
            <w:r w:rsidRPr="005C1BC1">
              <w:rPr>
                <w:rStyle w:val="Hypertextovodkaz"/>
                <w:noProof/>
              </w:rPr>
              <w:fldChar w:fldCharType="end"/>
            </w:r>
          </w:ins>
        </w:p>
        <w:p w14:paraId="1E8705C1" w14:textId="6644F6D6" w:rsidR="00317625" w:rsidRDefault="00317625">
          <w:pPr>
            <w:pStyle w:val="Obsah2"/>
            <w:rPr>
              <w:ins w:id="140" w:author="Kitti Orszaghova" w:date="2019-09-04T12:14:00Z"/>
              <w:rFonts w:asciiTheme="minorHAnsi" w:eastAsiaTheme="minorEastAsia" w:hAnsiTheme="minorHAnsi"/>
              <w:noProof/>
              <w:szCs w:val="22"/>
              <w:lang w:eastAsia="cs-CZ"/>
            </w:rPr>
          </w:pPr>
          <w:ins w:id="141"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"_Toc18491754"</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11.3</w:t>
            </w:r>
            <w:r>
              <w:rPr>
                <w:rFonts w:asciiTheme="minorHAnsi" w:eastAsiaTheme="minorEastAsia" w:hAnsiTheme="minorHAnsi"/>
                <w:noProof/>
                <w:szCs w:val="22"/>
                <w:lang w:eastAsia="cs-CZ"/>
              </w:rPr>
              <w:tab/>
            </w:r>
            <w:r w:rsidRPr="005C1BC1">
              <w:rPr>
                <w:rStyle w:val="Hypertextovodkaz"/>
                <w:noProof/>
              </w:rPr>
              <w:t>Ochrana před hlukem</w:t>
            </w:r>
            <w:r>
              <w:rPr>
                <w:noProof/>
                <w:webHidden/>
              </w:rPr>
              <w:tab/>
            </w:r>
            <w:r>
              <w:rPr>
                <w:noProof/>
                <w:webHidden/>
              </w:rPr>
              <w:fldChar w:fldCharType="begin"/>
            </w:r>
            <w:r>
              <w:rPr>
                <w:noProof/>
                <w:webHidden/>
              </w:rPr>
              <w:instrText xml:space="preserve"> PAGEREF _Toc18491754 \h </w:instrText>
            </w:r>
          </w:ins>
          <w:r>
            <w:rPr>
              <w:noProof/>
              <w:webHidden/>
            </w:rPr>
          </w:r>
          <w:r>
            <w:rPr>
              <w:noProof/>
              <w:webHidden/>
            </w:rPr>
            <w:fldChar w:fldCharType="separate"/>
          </w:r>
          <w:ins w:id="142" w:author="Kitti Orszaghova" w:date="2019-09-04T12:14:00Z">
            <w:r>
              <w:rPr>
                <w:noProof/>
                <w:webHidden/>
              </w:rPr>
              <w:t>12</w:t>
            </w:r>
            <w:r>
              <w:rPr>
                <w:noProof/>
                <w:webHidden/>
              </w:rPr>
              <w:fldChar w:fldCharType="end"/>
            </w:r>
            <w:r w:rsidRPr="005C1BC1">
              <w:rPr>
                <w:rStyle w:val="Hypertextovodkaz"/>
                <w:noProof/>
              </w:rPr>
              <w:fldChar w:fldCharType="end"/>
            </w:r>
          </w:ins>
        </w:p>
        <w:p w14:paraId="3CF47D54" w14:textId="06F07DAC" w:rsidR="00317625" w:rsidRDefault="00317625">
          <w:pPr>
            <w:pStyle w:val="Obsah2"/>
            <w:rPr>
              <w:ins w:id="143" w:author="Kitti Orszaghova" w:date="2019-09-04T12:14:00Z"/>
              <w:rFonts w:asciiTheme="minorHAnsi" w:eastAsiaTheme="minorEastAsia" w:hAnsiTheme="minorHAnsi"/>
              <w:noProof/>
              <w:szCs w:val="22"/>
              <w:lang w:eastAsia="cs-CZ"/>
            </w:rPr>
          </w:pPr>
          <w:ins w:id="144"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"_Toc18491755"</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11.4</w:t>
            </w:r>
            <w:r>
              <w:rPr>
                <w:rFonts w:asciiTheme="minorHAnsi" w:eastAsiaTheme="minorEastAsia" w:hAnsiTheme="minorHAnsi"/>
                <w:noProof/>
                <w:szCs w:val="22"/>
                <w:lang w:eastAsia="cs-CZ"/>
              </w:rPr>
              <w:tab/>
            </w:r>
            <w:r w:rsidRPr="005C1BC1">
              <w:rPr>
                <w:rStyle w:val="Hypertextovodkaz"/>
                <w:noProof/>
              </w:rPr>
              <w:t>Protipovodňová opatření</w:t>
            </w:r>
            <w:r>
              <w:rPr>
                <w:noProof/>
                <w:webHidden/>
              </w:rPr>
              <w:tab/>
            </w:r>
            <w:r>
              <w:rPr>
                <w:noProof/>
                <w:webHidden/>
              </w:rPr>
              <w:fldChar w:fldCharType="begin"/>
            </w:r>
            <w:r>
              <w:rPr>
                <w:noProof/>
                <w:webHidden/>
              </w:rPr>
              <w:instrText xml:space="preserve"> PAGEREF _Toc18491755 \h </w:instrText>
            </w:r>
          </w:ins>
          <w:r>
            <w:rPr>
              <w:noProof/>
              <w:webHidden/>
            </w:rPr>
          </w:r>
          <w:r>
            <w:rPr>
              <w:noProof/>
              <w:webHidden/>
            </w:rPr>
            <w:fldChar w:fldCharType="separate"/>
          </w:r>
          <w:ins w:id="145" w:author="Kitti Orszaghova" w:date="2019-09-04T12:14:00Z">
            <w:r>
              <w:rPr>
                <w:noProof/>
                <w:webHidden/>
              </w:rPr>
              <w:t>13</w:t>
            </w:r>
            <w:r>
              <w:rPr>
                <w:noProof/>
                <w:webHidden/>
              </w:rPr>
              <w:fldChar w:fldCharType="end"/>
            </w:r>
            <w:r w:rsidRPr="005C1BC1">
              <w:rPr>
                <w:rStyle w:val="Hypertextovodkaz"/>
                <w:noProof/>
              </w:rPr>
              <w:fldChar w:fldCharType="end"/>
            </w:r>
          </w:ins>
        </w:p>
        <w:p w14:paraId="0A78CC8C" w14:textId="79AC4206" w:rsidR="00317625" w:rsidRDefault="00317625">
          <w:pPr>
            <w:pStyle w:val="Obsah2"/>
            <w:rPr>
              <w:ins w:id="146" w:author="Kitti Orszaghova" w:date="2019-09-04T12:14:00Z"/>
              <w:rFonts w:asciiTheme="minorHAnsi" w:eastAsiaTheme="minorEastAsia" w:hAnsiTheme="minorHAnsi"/>
              <w:noProof/>
              <w:szCs w:val="22"/>
              <w:lang w:eastAsia="cs-CZ"/>
            </w:rPr>
          </w:pPr>
          <w:ins w:id="147" w:author="Kitti Orszaghova" w:date="2019-09-04T12:14:00Z">
            <w:r w:rsidRPr="005C1BC1">
              <w:rPr>
                <w:rStyle w:val="Hypertextovodkaz"/>
                <w:noProof/>
              </w:rPr>
              <w:fldChar w:fldCharType="begin"/>
            </w:r>
            <w:r w:rsidRPr="005C1BC1">
              <w:rPr>
                <w:rStyle w:val="Hypertextovodkaz"/>
                <w:noProof/>
              </w:rPr>
              <w:instrText xml:space="preserve"> </w:instrText>
            </w:r>
            <w:r>
              <w:rPr>
                <w:noProof/>
              </w:rPr>
              <w:instrText>HYPERLINK \l "_Toc18491756"</w:instrText>
            </w:r>
            <w:r w:rsidRPr="005C1BC1">
              <w:rPr>
                <w:rStyle w:val="Hypertextovodkaz"/>
                <w:noProof/>
              </w:rPr>
              <w:instrText xml:space="preserve"> </w:instrText>
            </w:r>
            <w:r w:rsidRPr="005C1BC1">
              <w:rPr>
                <w:rStyle w:val="Hypertextovodkaz"/>
                <w:noProof/>
              </w:rPr>
              <w:fldChar w:fldCharType="separate"/>
            </w:r>
            <w:r w:rsidRPr="005C1BC1">
              <w:rPr>
                <w:rStyle w:val="Hypertextovodkaz"/>
                <w:noProof/>
              </w:rPr>
              <w:t>11.5</w:t>
            </w:r>
            <w:r>
              <w:rPr>
                <w:rFonts w:asciiTheme="minorHAnsi" w:eastAsiaTheme="minorEastAsia" w:hAnsiTheme="minorHAnsi"/>
                <w:noProof/>
                <w:szCs w:val="22"/>
                <w:lang w:eastAsia="cs-CZ"/>
              </w:rPr>
              <w:tab/>
            </w:r>
            <w:r w:rsidRPr="005C1BC1">
              <w:rPr>
                <w:rStyle w:val="Hypertextovodkaz"/>
                <w:noProof/>
              </w:rPr>
              <w:t>Ochrana před ostatními účinky – vlivem poddolování, výskytem metanu apod.</w:t>
            </w:r>
            <w:r>
              <w:rPr>
                <w:noProof/>
                <w:webHidden/>
              </w:rPr>
              <w:tab/>
            </w:r>
            <w:r>
              <w:rPr>
                <w:noProof/>
                <w:webHidden/>
              </w:rPr>
              <w:fldChar w:fldCharType="begin"/>
            </w:r>
            <w:r>
              <w:rPr>
                <w:noProof/>
                <w:webHidden/>
              </w:rPr>
              <w:instrText xml:space="preserve"> PAGEREF _Toc18491756 \h </w:instrText>
            </w:r>
          </w:ins>
          <w:r>
            <w:rPr>
              <w:noProof/>
              <w:webHidden/>
            </w:rPr>
          </w:r>
          <w:r>
            <w:rPr>
              <w:noProof/>
              <w:webHidden/>
            </w:rPr>
            <w:fldChar w:fldCharType="separate"/>
          </w:r>
          <w:ins w:id="148" w:author="Kitti Orszaghova" w:date="2019-09-04T12:14:00Z">
            <w:r>
              <w:rPr>
                <w:noProof/>
                <w:webHidden/>
              </w:rPr>
              <w:t>13</w:t>
            </w:r>
            <w:r>
              <w:rPr>
                <w:noProof/>
                <w:webHidden/>
              </w:rPr>
              <w:fldChar w:fldCharType="end"/>
            </w:r>
            <w:r w:rsidRPr="005C1BC1">
              <w:rPr>
                <w:rStyle w:val="Hypertextovodkaz"/>
                <w:noProof/>
              </w:rPr>
              <w:fldChar w:fldCharType="end"/>
            </w:r>
          </w:ins>
        </w:p>
        <w:p w14:paraId="574BBFD8" w14:textId="139ACE00" w:rsidR="00317625" w:rsidRDefault="00317625">
          <w:pPr>
            <w:pStyle w:val="Obsah1"/>
            <w:rPr>
              <w:ins w:id="149" w:author="Kitti Orszaghova" w:date="2019-09-04T12:14:00Z"/>
              <w:rFonts w:asciiTheme="minorHAnsi" w:hAnsiTheme="minorHAnsi"/>
              <w:b w:val="0"/>
              <w:bCs w:val="0"/>
              <w:sz w:val="22"/>
            </w:rPr>
          </w:pPr>
          <w:ins w:id="150" w:author="Kitti Orszaghova" w:date="2019-09-04T12:14:00Z">
            <w:r w:rsidRPr="005C1BC1">
              <w:rPr>
                <w:rStyle w:val="Hypertextovodkaz"/>
              </w:rPr>
              <w:fldChar w:fldCharType="begin"/>
            </w:r>
            <w:r w:rsidRPr="005C1BC1">
              <w:rPr>
                <w:rStyle w:val="Hypertextovodkaz"/>
              </w:rPr>
              <w:instrText xml:space="preserve"> </w:instrText>
            </w:r>
            <w:r>
              <w:instrText>HYPERLINK \l "_Toc18491757"</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12.</w:t>
            </w:r>
            <w:r>
              <w:rPr>
                <w:rFonts w:asciiTheme="minorHAnsi" w:hAnsiTheme="minorHAnsi"/>
                <w:b w:val="0"/>
                <w:bCs w:val="0"/>
                <w:sz w:val="22"/>
              </w:rPr>
              <w:tab/>
            </w:r>
            <w:r w:rsidRPr="005C1BC1">
              <w:rPr>
                <w:rStyle w:val="Hypertextovodkaz"/>
              </w:rPr>
              <w:t>Požadavky na požární ochranu konstrukcí</w:t>
            </w:r>
            <w:r>
              <w:rPr>
                <w:webHidden/>
              </w:rPr>
              <w:tab/>
            </w:r>
            <w:r>
              <w:rPr>
                <w:webHidden/>
              </w:rPr>
              <w:fldChar w:fldCharType="begin"/>
            </w:r>
            <w:r>
              <w:rPr>
                <w:webHidden/>
              </w:rPr>
              <w:instrText xml:space="preserve"> PAGEREF _Toc18491757 \h </w:instrText>
            </w:r>
          </w:ins>
          <w:r>
            <w:rPr>
              <w:webHidden/>
            </w:rPr>
          </w:r>
          <w:r>
            <w:rPr>
              <w:webHidden/>
            </w:rPr>
            <w:fldChar w:fldCharType="separate"/>
          </w:r>
          <w:ins w:id="151" w:author="Kitti Orszaghova" w:date="2019-09-04T12:14:00Z">
            <w:r>
              <w:rPr>
                <w:webHidden/>
              </w:rPr>
              <w:t>13</w:t>
            </w:r>
            <w:r>
              <w:rPr>
                <w:webHidden/>
              </w:rPr>
              <w:fldChar w:fldCharType="end"/>
            </w:r>
            <w:r w:rsidRPr="005C1BC1">
              <w:rPr>
                <w:rStyle w:val="Hypertextovodkaz"/>
              </w:rPr>
              <w:fldChar w:fldCharType="end"/>
            </w:r>
          </w:ins>
        </w:p>
        <w:p w14:paraId="100BA906" w14:textId="7C5790D9" w:rsidR="00317625" w:rsidRDefault="00317625">
          <w:pPr>
            <w:pStyle w:val="Obsah1"/>
            <w:rPr>
              <w:ins w:id="152" w:author="Kitti Orszaghova" w:date="2019-09-04T12:14:00Z"/>
              <w:rFonts w:asciiTheme="minorHAnsi" w:hAnsiTheme="minorHAnsi"/>
              <w:b w:val="0"/>
              <w:bCs w:val="0"/>
              <w:sz w:val="22"/>
            </w:rPr>
          </w:pPr>
          <w:ins w:id="153" w:author="Kitti Orszaghova" w:date="2019-09-04T12:14:00Z">
            <w:r w:rsidRPr="005C1BC1">
              <w:rPr>
                <w:rStyle w:val="Hypertextovodkaz"/>
              </w:rPr>
              <w:fldChar w:fldCharType="begin"/>
            </w:r>
            <w:r w:rsidRPr="005C1BC1">
              <w:rPr>
                <w:rStyle w:val="Hypertextovodkaz"/>
              </w:rPr>
              <w:instrText xml:space="preserve"> </w:instrText>
            </w:r>
            <w:r>
              <w:instrText>HYPERLINK \l "_Toc18491758"</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13.</w:t>
            </w:r>
            <w:r>
              <w:rPr>
                <w:rFonts w:asciiTheme="minorHAnsi" w:hAnsiTheme="minorHAnsi"/>
                <w:b w:val="0"/>
                <w:bCs w:val="0"/>
                <w:sz w:val="22"/>
              </w:rPr>
              <w:tab/>
            </w:r>
            <w:r w:rsidRPr="005C1BC1">
              <w:rPr>
                <w:rStyle w:val="Hypertextovodkaz"/>
              </w:rPr>
              <w:t>Údaje o požadované jakosti navržených materiálů a o požadované jakosti provedení</w:t>
            </w:r>
            <w:r>
              <w:rPr>
                <w:webHidden/>
              </w:rPr>
              <w:tab/>
            </w:r>
            <w:r>
              <w:rPr>
                <w:webHidden/>
              </w:rPr>
              <w:fldChar w:fldCharType="begin"/>
            </w:r>
            <w:r>
              <w:rPr>
                <w:webHidden/>
              </w:rPr>
              <w:instrText xml:space="preserve"> PAGEREF _Toc18491758 \h </w:instrText>
            </w:r>
          </w:ins>
          <w:r>
            <w:rPr>
              <w:webHidden/>
            </w:rPr>
          </w:r>
          <w:r>
            <w:rPr>
              <w:webHidden/>
            </w:rPr>
            <w:fldChar w:fldCharType="separate"/>
          </w:r>
          <w:ins w:id="154" w:author="Kitti Orszaghova" w:date="2019-09-04T12:14:00Z">
            <w:r>
              <w:rPr>
                <w:webHidden/>
              </w:rPr>
              <w:t>13</w:t>
            </w:r>
            <w:r>
              <w:rPr>
                <w:webHidden/>
              </w:rPr>
              <w:fldChar w:fldCharType="end"/>
            </w:r>
            <w:r w:rsidRPr="005C1BC1">
              <w:rPr>
                <w:rStyle w:val="Hypertextovodkaz"/>
              </w:rPr>
              <w:fldChar w:fldCharType="end"/>
            </w:r>
          </w:ins>
        </w:p>
        <w:p w14:paraId="2A5FFFB5" w14:textId="34C0B538" w:rsidR="00317625" w:rsidRDefault="00317625">
          <w:pPr>
            <w:pStyle w:val="Obsah1"/>
            <w:rPr>
              <w:ins w:id="155" w:author="Kitti Orszaghova" w:date="2019-09-04T12:14:00Z"/>
              <w:rFonts w:asciiTheme="minorHAnsi" w:hAnsiTheme="minorHAnsi"/>
              <w:b w:val="0"/>
              <w:bCs w:val="0"/>
              <w:sz w:val="22"/>
            </w:rPr>
          </w:pPr>
          <w:ins w:id="156" w:author="Kitti Orszaghova" w:date="2019-09-04T12:14:00Z">
            <w:r w:rsidRPr="005C1BC1">
              <w:rPr>
                <w:rStyle w:val="Hypertextovodkaz"/>
              </w:rPr>
              <w:fldChar w:fldCharType="begin"/>
            </w:r>
            <w:r w:rsidRPr="005C1BC1">
              <w:rPr>
                <w:rStyle w:val="Hypertextovodkaz"/>
              </w:rPr>
              <w:instrText xml:space="preserve"> </w:instrText>
            </w:r>
            <w:r>
              <w:instrText>HYPERLINK \l "_Toc18491759"</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14.</w:t>
            </w:r>
            <w:r>
              <w:rPr>
                <w:rFonts w:asciiTheme="minorHAnsi" w:hAnsiTheme="minorHAnsi"/>
                <w:b w:val="0"/>
                <w:bCs w:val="0"/>
                <w:sz w:val="22"/>
              </w:rPr>
              <w:tab/>
            </w:r>
            <w:r w:rsidRPr="005C1BC1">
              <w:rPr>
                <w:rStyle w:val="Hypertextovodkaz"/>
              </w:rPr>
              <w:t>Požadavky na vypracování dokumentace zajišťované zhotovitelem stavby – obsah a rozsah výrobní a dílenské dokumentace zhotovitele</w:t>
            </w:r>
            <w:r>
              <w:rPr>
                <w:webHidden/>
              </w:rPr>
              <w:tab/>
            </w:r>
            <w:r>
              <w:rPr>
                <w:webHidden/>
              </w:rPr>
              <w:fldChar w:fldCharType="begin"/>
            </w:r>
            <w:r>
              <w:rPr>
                <w:webHidden/>
              </w:rPr>
              <w:instrText xml:space="preserve"> PAGEREF _Toc18491759 \h </w:instrText>
            </w:r>
          </w:ins>
          <w:r>
            <w:rPr>
              <w:webHidden/>
            </w:rPr>
          </w:r>
          <w:r>
            <w:rPr>
              <w:webHidden/>
            </w:rPr>
            <w:fldChar w:fldCharType="separate"/>
          </w:r>
          <w:ins w:id="157" w:author="Kitti Orszaghova" w:date="2019-09-04T12:14:00Z">
            <w:r>
              <w:rPr>
                <w:webHidden/>
              </w:rPr>
              <w:t>13</w:t>
            </w:r>
            <w:r>
              <w:rPr>
                <w:webHidden/>
              </w:rPr>
              <w:fldChar w:fldCharType="end"/>
            </w:r>
            <w:r w:rsidRPr="005C1BC1">
              <w:rPr>
                <w:rStyle w:val="Hypertextovodkaz"/>
              </w:rPr>
              <w:fldChar w:fldCharType="end"/>
            </w:r>
          </w:ins>
        </w:p>
        <w:p w14:paraId="3FE182E5" w14:textId="45DC533F" w:rsidR="00317625" w:rsidRDefault="00317625">
          <w:pPr>
            <w:pStyle w:val="Obsah1"/>
            <w:rPr>
              <w:ins w:id="158" w:author="Kitti Orszaghova" w:date="2019-09-04T12:14:00Z"/>
              <w:rFonts w:asciiTheme="minorHAnsi" w:hAnsiTheme="minorHAnsi"/>
              <w:b w:val="0"/>
              <w:bCs w:val="0"/>
              <w:sz w:val="22"/>
            </w:rPr>
          </w:pPr>
          <w:ins w:id="159" w:author="Kitti Orszaghova" w:date="2019-09-04T12:14:00Z">
            <w:r w:rsidRPr="005C1BC1">
              <w:rPr>
                <w:rStyle w:val="Hypertextovodkaz"/>
              </w:rPr>
              <w:fldChar w:fldCharType="begin"/>
            </w:r>
            <w:r w:rsidRPr="005C1BC1">
              <w:rPr>
                <w:rStyle w:val="Hypertextovodkaz"/>
              </w:rPr>
              <w:instrText xml:space="preserve"> </w:instrText>
            </w:r>
            <w:r>
              <w:instrText>HYPERLINK \l "_Toc18491760"</w:instrText>
            </w:r>
            <w:r w:rsidRPr="005C1BC1">
              <w:rPr>
                <w:rStyle w:val="Hypertextovodkaz"/>
              </w:rPr>
              <w:instrText xml:space="preserve"> </w:instrText>
            </w:r>
            <w:r w:rsidRPr="005C1BC1">
              <w:rPr>
                <w:rStyle w:val="Hypertextovodkaz"/>
              </w:rPr>
              <w:fldChar w:fldCharType="separate"/>
            </w:r>
            <w:r w:rsidRPr="005C1BC1">
              <w:rPr>
                <w:rStyle w:val="Hypertextovodkaz"/>
                <w14:scene3d>
                  <w14:camera w14:prst="orthographicFront"/>
                  <w14:lightRig w14:rig="threePt" w14:dir="t">
                    <w14:rot w14:lat="0" w14:lon="0" w14:rev="0"/>
                  </w14:lightRig>
                </w14:scene3d>
              </w:rPr>
              <w:t>15.</w:t>
            </w:r>
            <w:r>
              <w:rPr>
                <w:rFonts w:asciiTheme="minorHAnsi" w:hAnsiTheme="minorHAnsi"/>
                <w:b w:val="0"/>
                <w:bCs w:val="0"/>
                <w:sz w:val="22"/>
              </w:rPr>
              <w:tab/>
            </w:r>
            <w:r w:rsidRPr="005C1BC1">
              <w:rPr>
                <w:rStyle w:val="Hypertextovodkaz"/>
              </w:rPr>
              <w:t>Stanovení požadovaných kontrol zakrývaných konstrukcí a případných kontrolních měření a zkoušek, pokud jsou požadovány nad rámec povinných – stanovených příslušnými technologickými předpisy a normami</w:t>
            </w:r>
            <w:r>
              <w:rPr>
                <w:webHidden/>
              </w:rPr>
              <w:tab/>
            </w:r>
            <w:r>
              <w:rPr>
                <w:webHidden/>
              </w:rPr>
              <w:fldChar w:fldCharType="begin"/>
            </w:r>
            <w:r>
              <w:rPr>
                <w:webHidden/>
              </w:rPr>
              <w:instrText xml:space="preserve"> PAGEREF _Toc18491760 \h </w:instrText>
            </w:r>
          </w:ins>
          <w:r>
            <w:rPr>
              <w:webHidden/>
            </w:rPr>
          </w:r>
          <w:r>
            <w:rPr>
              <w:webHidden/>
            </w:rPr>
            <w:fldChar w:fldCharType="separate"/>
          </w:r>
          <w:ins w:id="160" w:author="Kitti Orszaghova" w:date="2019-09-04T12:14:00Z">
            <w:r>
              <w:rPr>
                <w:webHidden/>
              </w:rPr>
              <w:t>13</w:t>
            </w:r>
            <w:r>
              <w:rPr>
                <w:webHidden/>
              </w:rPr>
              <w:fldChar w:fldCharType="end"/>
            </w:r>
            <w:r w:rsidRPr="005C1BC1">
              <w:rPr>
                <w:rStyle w:val="Hypertextovodkaz"/>
              </w:rPr>
              <w:fldChar w:fldCharType="end"/>
            </w:r>
          </w:ins>
        </w:p>
        <w:p w14:paraId="343DE697" w14:textId="69565335" w:rsidR="005B2270" w:rsidDel="002E6916" w:rsidRDefault="005B2270" w:rsidP="005B2270">
          <w:pPr>
            <w:pStyle w:val="Obsah1"/>
            <w:rPr>
              <w:del w:id="161" w:author="Kitti Orszaghova" w:date="2019-09-03T07:24:00Z"/>
              <w:rFonts w:asciiTheme="minorHAnsi" w:hAnsiTheme="minorHAnsi"/>
              <w:sz w:val="22"/>
            </w:rPr>
          </w:pPr>
          <w:del w:id="162" w:author="Kitti Orszaghova" w:date="2019-09-03T07:24:00Z">
            <w:r w:rsidRPr="002E6916" w:rsidDel="002E6916">
              <w:rPr>
                <w:rStyle w:val="Hypertextovodkaz"/>
                <w14:scene3d>
                  <w14:camera w14:prst="orthographicFront"/>
                  <w14:lightRig w14:rig="threePt" w14:dir="t">
                    <w14:rot w14:lat="0" w14:lon="0" w14:rev="0"/>
                  </w14:lightRig>
                </w14:scene3d>
              </w:rPr>
              <w:delText>1.</w:delText>
            </w:r>
            <w:r w:rsidDel="002E6916">
              <w:rPr>
                <w:rFonts w:asciiTheme="minorHAnsi" w:hAnsiTheme="minorHAnsi"/>
                <w:sz w:val="22"/>
              </w:rPr>
              <w:tab/>
            </w:r>
            <w:r w:rsidRPr="002E6916" w:rsidDel="002E6916">
              <w:rPr>
                <w:rStyle w:val="Hypertextovodkaz"/>
              </w:rPr>
              <w:delText>Účel objektu, funkční náplň</w:delText>
            </w:r>
            <w:r w:rsidDel="002E6916">
              <w:rPr>
                <w:webHidden/>
              </w:rPr>
              <w:tab/>
              <w:delText>5</w:delText>
            </w:r>
          </w:del>
        </w:p>
        <w:p w14:paraId="45C40FBD" w14:textId="6CA874BB" w:rsidR="005B2270" w:rsidDel="002E6916" w:rsidRDefault="005B2270" w:rsidP="005B2270">
          <w:pPr>
            <w:pStyle w:val="Obsah1"/>
            <w:rPr>
              <w:del w:id="163" w:author="Kitti Orszaghova" w:date="2019-09-03T07:24:00Z"/>
              <w:rFonts w:asciiTheme="minorHAnsi" w:hAnsiTheme="minorHAnsi"/>
              <w:sz w:val="22"/>
            </w:rPr>
          </w:pPr>
          <w:del w:id="164" w:author="Kitti Orszaghova" w:date="2019-09-03T07:24:00Z">
            <w:r w:rsidRPr="002E6916" w:rsidDel="002E6916">
              <w:rPr>
                <w:rStyle w:val="Hypertextovodkaz"/>
                <w14:scene3d>
                  <w14:camera w14:prst="orthographicFront"/>
                  <w14:lightRig w14:rig="threePt" w14:dir="t">
                    <w14:rot w14:lat="0" w14:lon="0" w14:rev="0"/>
                  </w14:lightRig>
                </w14:scene3d>
              </w:rPr>
              <w:delText>2.</w:delText>
            </w:r>
            <w:r w:rsidDel="002E6916">
              <w:rPr>
                <w:rFonts w:asciiTheme="minorHAnsi" w:hAnsiTheme="minorHAnsi"/>
                <w:sz w:val="22"/>
              </w:rPr>
              <w:tab/>
            </w:r>
            <w:r w:rsidRPr="002E6916" w:rsidDel="002E6916">
              <w:rPr>
                <w:rStyle w:val="Hypertextovodkaz"/>
              </w:rPr>
              <w:delText>Kapacitní údaje</w:delText>
            </w:r>
            <w:r w:rsidDel="002E6916">
              <w:rPr>
                <w:webHidden/>
              </w:rPr>
              <w:tab/>
              <w:delText>5</w:delText>
            </w:r>
          </w:del>
        </w:p>
        <w:p w14:paraId="0D9C9A2F" w14:textId="08AC635C" w:rsidR="005B2270" w:rsidDel="002E6916" w:rsidRDefault="005B2270" w:rsidP="005B2270">
          <w:pPr>
            <w:pStyle w:val="Obsah1"/>
            <w:rPr>
              <w:del w:id="165" w:author="Kitti Orszaghova" w:date="2019-09-03T07:24:00Z"/>
              <w:rFonts w:asciiTheme="minorHAnsi" w:hAnsiTheme="minorHAnsi"/>
              <w:sz w:val="22"/>
            </w:rPr>
          </w:pPr>
          <w:del w:id="166" w:author="Kitti Orszaghova" w:date="2019-09-03T07:24:00Z">
            <w:r w:rsidRPr="002E6916" w:rsidDel="002E6916">
              <w:rPr>
                <w:rStyle w:val="Hypertextovodkaz"/>
                <w14:scene3d>
                  <w14:camera w14:prst="orthographicFront"/>
                  <w14:lightRig w14:rig="threePt" w14:dir="t">
                    <w14:rot w14:lat="0" w14:lon="0" w14:rev="0"/>
                  </w14:lightRig>
                </w14:scene3d>
              </w:rPr>
              <w:delText>3.</w:delText>
            </w:r>
            <w:r w:rsidDel="002E6916">
              <w:rPr>
                <w:rFonts w:asciiTheme="minorHAnsi" w:hAnsiTheme="minorHAnsi"/>
                <w:sz w:val="22"/>
              </w:rPr>
              <w:tab/>
            </w:r>
            <w:r w:rsidRPr="002E6916" w:rsidDel="002E6916">
              <w:rPr>
                <w:rStyle w:val="Hypertextovodkaz"/>
              </w:rPr>
              <w:delText>Architektonick</w:delText>
            </w:r>
            <w:r w:rsidRPr="002E6916" w:rsidDel="002E6916">
              <w:rPr>
                <w:rStyle w:val="Hypertextovodkaz"/>
                <w:b w:val="0"/>
                <w:bCs w:val="0"/>
              </w:rPr>
              <w:delText>é, výtvarné, materiálové a dispoziční řešení stavby</w:delText>
            </w:r>
            <w:r w:rsidDel="002E6916">
              <w:rPr>
                <w:webHidden/>
              </w:rPr>
              <w:tab/>
              <w:delText>5</w:delText>
            </w:r>
          </w:del>
        </w:p>
        <w:p w14:paraId="4BD3AC5B" w14:textId="5C31DC74" w:rsidR="005B2270" w:rsidDel="002E6916" w:rsidRDefault="005B2270" w:rsidP="0079461E">
          <w:pPr>
            <w:pStyle w:val="Obsah2"/>
            <w:tabs>
              <w:tab w:val="clear" w:pos="1134"/>
              <w:tab w:val="left" w:pos="851"/>
            </w:tabs>
            <w:ind w:left="0"/>
            <w:rPr>
              <w:del w:id="167" w:author="Kitti Orszaghova" w:date="2019-09-03T07:24:00Z"/>
              <w:rFonts w:asciiTheme="minorHAnsi" w:eastAsiaTheme="minorEastAsia" w:hAnsiTheme="minorHAnsi"/>
              <w:noProof/>
              <w:szCs w:val="22"/>
              <w:lang w:eastAsia="cs-CZ"/>
            </w:rPr>
          </w:pPr>
          <w:del w:id="168" w:author="Kitti Orszaghova" w:date="2019-09-03T07:24:00Z">
            <w:r w:rsidRPr="002E6916" w:rsidDel="002E6916">
              <w:rPr>
                <w:rStyle w:val="Hypertextovodkaz"/>
                <w:noProof/>
              </w:rPr>
              <w:delText>3.1</w:delText>
            </w:r>
            <w:r w:rsidDel="002E6916">
              <w:rPr>
                <w:rFonts w:asciiTheme="minorHAnsi" w:eastAsiaTheme="minorEastAsia" w:hAnsiTheme="minorHAnsi"/>
                <w:noProof/>
                <w:szCs w:val="22"/>
                <w:lang w:eastAsia="cs-CZ"/>
              </w:rPr>
              <w:tab/>
            </w:r>
            <w:r w:rsidRPr="002E6916" w:rsidDel="002E6916">
              <w:rPr>
                <w:rStyle w:val="Hypertextovodkaz"/>
                <w:noProof/>
              </w:rPr>
              <w:delText>Stávající stav</w:delText>
            </w:r>
            <w:r w:rsidDel="002E6916">
              <w:rPr>
                <w:noProof/>
                <w:webHidden/>
              </w:rPr>
              <w:tab/>
              <w:delText>5</w:delText>
            </w:r>
          </w:del>
        </w:p>
        <w:p w14:paraId="1287EA24" w14:textId="5677281F" w:rsidR="005B2270" w:rsidDel="002E6916" w:rsidRDefault="005B2270" w:rsidP="0079461E">
          <w:pPr>
            <w:pStyle w:val="Obsah2"/>
            <w:tabs>
              <w:tab w:val="clear" w:pos="1134"/>
              <w:tab w:val="left" w:pos="851"/>
            </w:tabs>
            <w:ind w:left="0"/>
            <w:rPr>
              <w:del w:id="169" w:author="Kitti Orszaghova" w:date="2019-09-03T07:24:00Z"/>
              <w:rFonts w:asciiTheme="minorHAnsi" w:eastAsiaTheme="minorEastAsia" w:hAnsiTheme="minorHAnsi"/>
              <w:noProof/>
              <w:szCs w:val="22"/>
              <w:lang w:eastAsia="cs-CZ"/>
            </w:rPr>
          </w:pPr>
          <w:del w:id="170" w:author="Kitti Orszaghova" w:date="2019-09-03T07:24:00Z">
            <w:r w:rsidRPr="002E6916" w:rsidDel="002E6916">
              <w:rPr>
                <w:rStyle w:val="Hypertextovodkaz"/>
                <w:noProof/>
              </w:rPr>
              <w:delText>3.2</w:delText>
            </w:r>
            <w:r w:rsidDel="002E6916">
              <w:rPr>
                <w:rFonts w:asciiTheme="minorHAnsi" w:eastAsiaTheme="minorEastAsia" w:hAnsiTheme="minorHAnsi"/>
                <w:noProof/>
                <w:szCs w:val="22"/>
                <w:lang w:eastAsia="cs-CZ"/>
              </w:rPr>
              <w:tab/>
            </w:r>
            <w:r w:rsidRPr="002E6916" w:rsidDel="002E6916">
              <w:rPr>
                <w:rStyle w:val="Hypertextovodkaz"/>
                <w:noProof/>
              </w:rPr>
              <w:delText>Bourací práce</w:delText>
            </w:r>
            <w:r w:rsidDel="002E6916">
              <w:rPr>
                <w:noProof/>
                <w:webHidden/>
              </w:rPr>
              <w:tab/>
              <w:delText>6</w:delText>
            </w:r>
          </w:del>
        </w:p>
        <w:p w14:paraId="032E1AB5" w14:textId="59E96242" w:rsidR="005B2270" w:rsidDel="002E6916" w:rsidRDefault="005B2270" w:rsidP="0079461E">
          <w:pPr>
            <w:pStyle w:val="Obsah2"/>
            <w:tabs>
              <w:tab w:val="clear" w:pos="1134"/>
              <w:tab w:val="left" w:pos="851"/>
            </w:tabs>
            <w:ind w:left="0"/>
            <w:rPr>
              <w:del w:id="171" w:author="Kitti Orszaghova" w:date="2019-09-03T07:24:00Z"/>
              <w:rFonts w:asciiTheme="minorHAnsi" w:eastAsiaTheme="minorEastAsia" w:hAnsiTheme="minorHAnsi"/>
              <w:noProof/>
              <w:szCs w:val="22"/>
              <w:lang w:eastAsia="cs-CZ"/>
            </w:rPr>
          </w:pPr>
          <w:del w:id="172" w:author="Kitti Orszaghova" w:date="2019-09-03T07:24:00Z">
            <w:r w:rsidRPr="002E6916" w:rsidDel="002E6916">
              <w:rPr>
                <w:rStyle w:val="Hypertextovodkaz"/>
                <w:noProof/>
              </w:rPr>
              <w:delText>3.3</w:delText>
            </w:r>
            <w:r w:rsidDel="002E6916">
              <w:rPr>
                <w:rFonts w:asciiTheme="minorHAnsi" w:eastAsiaTheme="minorEastAsia" w:hAnsiTheme="minorHAnsi"/>
                <w:noProof/>
                <w:szCs w:val="22"/>
                <w:lang w:eastAsia="cs-CZ"/>
              </w:rPr>
              <w:tab/>
            </w:r>
            <w:r w:rsidRPr="002E6916" w:rsidDel="002E6916">
              <w:rPr>
                <w:rStyle w:val="Hypertextovodkaz"/>
                <w:noProof/>
              </w:rPr>
              <w:delText>Nakládání s odpady</w:delText>
            </w:r>
            <w:r w:rsidDel="002E6916">
              <w:rPr>
                <w:noProof/>
                <w:webHidden/>
              </w:rPr>
              <w:tab/>
              <w:delText>7</w:delText>
            </w:r>
          </w:del>
        </w:p>
        <w:p w14:paraId="1AC34B00" w14:textId="4F5D26C1" w:rsidR="005B2270" w:rsidDel="002E6916" w:rsidRDefault="005B2270" w:rsidP="0079461E">
          <w:pPr>
            <w:pStyle w:val="Obsah2"/>
            <w:tabs>
              <w:tab w:val="clear" w:pos="1134"/>
              <w:tab w:val="left" w:pos="851"/>
            </w:tabs>
            <w:ind w:left="0"/>
            <w:rPr>
              <w:del w:id="173" w:author="Kitti Orszaghova" w:date="2019-09-03T07:24:00Z"/>
              <w:rFonts w:asciiTheme="minorHAnsi" w:eastAsiaTheme="minorEastAsia" w:hAnsiTheme="minorHAnsi"/>
              <w:noProof/>
              <w:szCs w:val="22"/>
              <w:lang w:eastAsia="cs-CZ"/>
            </w:rPr>
          </w:pPr>
          <w:del w:id="174" w:author="Kitti Orszaghova" w:date="2019-09-03T07:24:00Z">
            <w:r w:rsidRPr="002E6916" w:rsidDel="002E6916">
              <w:rPr>
                <w:rStyle w:val="Hypertextovodkaz"/>
                <w:noProof/>
              </w:rPr>
              <w:delText>3.4</w:delText>
            </w:r>
            <w:r w:rsidDel="002E6916">
              <w:rPr>
                <w:rFonts w:asciiTheme="minorHAnsi" w:eastAsiaTheme="minorEastAsia" w:hAnsiTheme="minorHAnsi"/>
                <w:noProof/>
                <w:szCs w:val="22"/>
                <w:lang w:eastAsia="cs-CZ"/>
              </w:rPr>
              <w:tab/>
            </w:r>
            <w:r w:rsidRPr="002E6916" w:rsidDel="002E6916">
              <w:rPr>
                <w:rStyle w:val="Hypertextovodkaz"/>
                <w:noProof/>
              </w:rPr>
              <w:delText>Architektonické a materiálové řešení navrhovaných úprav</w:delText>
            </w:r>
            <w:r w:rsidDel="002E6916">
              <w:rPr>
                <w:noProof/>
                <w:webHidden/>
              </w:rPr>
              <w:tab/>
              <w:delText>8</w:delText>
            </w:r>
          </w:del>
        </w:p>
        <w:p w14:paraId="51211026" w14:textId="55471E0E" w:rsidR="005B2270" w:rsidDel="002E6916" w:rsidRDefault="005B2270" w:rsidP="0079461E">
          <w:pPr>
            <w:pStyle w:val="Obsah2"/>
            <w:tabs>
              <w:tab w:val="clear" w:pos="1134"/>
              <w:tab w:val="left" w:pos="851"/>
            </w:tabs>
            <w:ind w:left="0"/>
            <w:rPr>
              <w:del w:id="175" w:author="Kitti Orszaghova" w:date="2019-09-03T07:24:00Z"/>
              <w:rFonts w:asciiTheme="minorHAnsi" w:eastAsiaTheme="minorEastAsia" w:hAnsiTheme="minorHAnsi"/>
              <w:noProof/>
              <w:szCs w:val="22"/>
              <w:lang w:eastAsia="cs-CZ"/>
            </w:rPr>
          </w:pPr>
          <w:del w:id="176" w:author="Kitti Orszaghova" w:date="2019-09-03T07:24:00Z">
            <w:r w:rsidRPr="002E6916" w:rsidDel="002E6916">
              <w:rPr>
                <w:rStyle w:val="Hypertextovodkaz"/>
                <w:noProof/>
              </w:rPr>
              <w:delText>3.5</w:delText>
            </w:r>
            <w:r w:rsidDel="002E6916">
              <w:rPr>
                <w:rFonts w:asciiTheme="minorHAnsi" w:eastAsiaTheme="minorEastAsia" w:hAnsiTheme="minorHAnsi"/>
                <w:noProof/>
                <w:szCs w:val="22"/>
                <w:lang w:eastAsia="cs-CZ"/>
              </w:rPr>
              <w:tab/>
            </w:r>
            <w:r w:rsidRPr="002E6916" w:rsidDel="002E6916">
              <w:rPr>
                <w:rStyle w:val="Hypertextovodkaz"/>
                <w:noProof/>
              </w:rPr>
              <w:delText>Dispoziční řešení</w:delText>
            </w:r>
            <w:r w:rsidDel="002E6916">
              <w:rPr>
                <w:noProof/>
                <w:webHidden/>
              </w:rPr>
              <w:tab/>
              <w:delText>8</w:delText>
            </w:r>
          </w:del>
        </w:p>
        <w:p w14:paraId="7C7567C7" w14:textId="2F646963" w:rsidR="005B2270" w:rsidDel="002E6916" w:rsidRDefault="005B2270" w:rsidP="005B2270">
          <w:pPr>
            <w:pStyle w:val="Obsah1"/>
            <w:rPr>
              <w:del w:id="177" w:author="Kitti Orszaghova" w:date="2019-09-03T07:24:00Z"/>
              <w:rFonts w:asciiTheme="minorHAnsi" w:hAnsiTheme="minorHAnsi"/>
              <w:sz w:val="22"/>
            </w:rPr>
          </w:pPr>
          <w:del w:id="178" w:author="Kitti Orszaghova" w:date="2019-09-03T07:24:00Z">
            <w:r w:rsidRPr="002E6916" w:rsidDel="002E6916">
              <w:rPr>
                <w:rStyle w:val="Hypertextovodkaz"/>
                <w14:scene3d>
                  <w14:camera w14:prst="orthographicFront"/>
                  <w14:lightRig w14:rig="threePt" w14:dir="t">
                    <w14:rot w14:lat="0" w14:lon="0" w14:rev="0"/>
                  </w14:lightRig>
                </w14:scene3d>
              </w:rPr>
              <w:delText>4.</w:delText>
            </w:r>
            <w:r w:rsidDel="002E6916">
              <w:rPr>
                <w:rFonts w:asciiTheme="minorHAnsi" w:hAnsiTheme="minorHAnsi"/>
                <w:sz w:val="22"/>
              </w:rPr>
              <w:tab/>
            </w:r>
            <w:r w:rsidRPr="002E6916" w:rsidDel="002E6916">
              <w:rPr>
                <w:rStyle w:val="Hypertextovodkaz"/>
              </w:rPr>
              <w:delText>Bezbariérové užívání stavby</w:delText>
            </w:r>
            <w:r w:rsidDel="002E6916">
              <w:rPr>
                <w:webHidden/>
              </w:rPr>
              <w:tab/>
              <w:delText>8</w:delText>
            </w:r>
          </w:del>
        </w:p>
        <w:p w14:paraId="3F1B45AA" w14:textId="079EC29C" w:rsidR="005B2270" w:rsidDel="002E6916" w:rsidRDefault="005B2270" w:rsidP="005B2270">
          <w:pPr>
            <w:pStyle w:val="Obsah1"/>
            <w:rPr>
              <w:del w:id="179" w:author="Kitti Orszaghova" w:date="2019-09-03T07:24:00Z"/>
              <w:rFonts w:asciiTheme="minorHAnsi" w:hAnsiTheme="minorHAnsi"/>
              <w:sz w:val="22"/>
            </w:rPr>
          </w:pPr>
          <w:del w:id="180" w:author="Kitti Orszaghova" w:date="2019-09-03T07:24:00Z">
            <w:r w:rsidRPr="002E6916" w:rsidDel="002E6916">
              <w:rPr>
                <w:rStyle w:val="Hypertextovodkaz"/>
                <w14:scene3d>
                  <w14:camera w14:prst="orthographicFront"/>
                  <w14:lightRig w14:rig="threePt" w14:dir="t">
                    <w14:rot w14:lat="0" w14:lon="0" w14:rev="0"/>
                  </w14:lightRig>
                </w14:scene3d>
              </w:rPr>
              <w:delText>5.</w:delText>
            </w:r>
            <w:r w:rsidDel="002E6916">
              <w:rPr>
                <w:rFonts w:asciiTheme="minorHAnsi" w:hAnsiTheme="minorHAnsi"/>
                <w:sz w:val="22"/>
              </w:rPr>
              <w:tab/>
            </w:r>
            <w:r w:rsidRPr="002E6916" w:rsidDel="002E6916">
              <w:rPr>
                <w:rStyle w:val="Hypertextovodkaz"/>
              </w:rPr>
              <w:delText>Celkové provozní řešení</w:delText>
            </w:r>
            <w:r w:rsidDel="002E6916">
              <w:rPr>
                <w:webHidden/>
              </w:rPr>
              <w:tab/>
              <w:delText>9</w:delText>
            </w:r>
          </w:del>
        </w:p>
        <w:p w14:paraId="144C54B7" w14:textId="3254E049" w:rsidR="005B2270" w:rsidDel="002E6916" w:rsidRDefault="005B2270" w:rsidP="005B2270">
          <w:pPr>
            <w:pStyle w:val="Obsah1"/>
            <w:rPr>
              <w:del w:id="181" w:author="Kitti Orszaghova" w:date="2019-09-03T07:24:00Z"/>
              <w:rFonts w:asciiTheme="minorHAnsi" w:hAnsiTheme="minorHAnsi"/>
              <w:sz w:val="22"/>
            </w:rPr>
          </w:pPr>
          <w:del w:id="182" w:author="Kitti Orszaghova" w:date="2019-09-03T07:24:00Z">
            <w:r w:rsidRPr="002E6916" w:rsidDel="002E6916">
              <w:rPr>
                <w:rStyle w:val="Hypertextovodkaz"/>
                <w14:scene3d>
                  <w14:camera w14:prst="orthographicFront"/>
                  <w14:lightRig w14:rig="threePt" w14:dir="t">
                    <w14:rot w14:lat="0" w14:lon="0" w14:rev="0"/>
                  </w14:lightRig>
                </w14:scene3d>
              </w:rPr>
              <w:delText>6.</w:delText>
            </w:r>
            <w:r w:rsidDel="002E6916">
              <w:rPr>
                <w:rFonts w:asciiTheme="minorHAnsi" w:hAnsiTheme="minorHAnsi"/>
                <w:sz w:val="22"/>
              </w:rPr>
              <w:tab/>
            </w:r>
            <w:r w:rsidRPr="002E6916" w:rsidDel="002E6916">
              <w:rPr>
                <w:rStyle w:val="Hypertextovodkaz"/>
              </w:rPr>
              <w:delText>Technolog</w:delText>
            </w:r>
            <w:r w:rsidRPr="002E6916" w:rsidDel="002E6916">
              <w:rPr>
                <w:rStyle w:val="Hypertextovodkaz"/>
                <w:b w:val="0"/>
                <w:bCs w:val="0"/>
              </w:rPr>
              <w:delText>ie výroby</w:delText>
            </w:r>
            <w:r w:rsidDel="002E6916">
              <w:rPr>
                <w:webHidden/>
              </w:rPr>
              <w:tab/>
              <w:delText>9</w:delText>
            </w:r>
          </w:del>
        </w:p>
        <w:p w14:paraId="4F5AAEAC" w14:textId="129814FF" w:rsidR="005B2270" w:rsidDel="002E6916" w:rsidRDefault="005B2270" w:rsidP="005B2270">
          <w:pPr>
            <w:pStyle w:val="Obsah1"/>
            <w:rPr>
              <w:del w:id="183" w:author="Kitti Orszaghova" w:date="2019-09-03T07:24:00Z"/>
              <w:rFonts w:asciiTheme="minorHAnsi" w:hAnsiTheme="minorHAnsi"/>
              <w:sz w:val="22"/>
            </w:rPr>
          </w:pPr>
          <w:del w:id="184" w:author="Kitti Orszaghova" w:date="2019-09-03T07:24:00Z">
            <w:r w:rsidRPr="002E6916" w:rsidDel="002E6916">
              <w:rPr>
                <w:rStyle w:val="Hypertextovodkaz"/>
                <w14:scene3d>
                  <w14:camera w14:prst="orthographicFront"/>
                  <w14:lightRig w14:rig="threePt" w14:dir="t">
                    <w14:rot w14:lat="0" w14:lon="0" w14:rev="0"/>
                  </w14:lightRig>
                </w14:scene3d>
              </w:rPr>
              <w:delText>7.</w:delText>
            </w:r>
            <w:r w:rsidDel="002E6916">
              <w:rPr>
                <w:rFonts w:asciiTheme="minorHAnsi" w:hAnsiTheme="minorHAnsi"/>
                <w:sz w:val="22"/>
              </w:rPr>
              <w:tab/>
            </w:r>
            <w:r w:rsidRPr="002E6916" w:rsidDel="002E6916">
              <w:rPr>
                <w:rStyle w:val="Hypertextovodkaz"/>
              </w:rPr>
              <w:delText xml:space="preserve">Konstrukční, stavebně </w:delText>
            </w:r>
            <w:r w:rsidRPr="002E6916" w:rsidDel="002E6916">
              <w:rPr>
                <w:rStyle w:val="Hypertextovodkaz"/>
                <w:b w:val="0"/>
                <w:bCs w:val="0"/>
              </w:rPr>
              <w:delText>technické řešení a technické vlastnosti stavby</w:delText>
            </w:r>
            <w:r w:rsidDel="002E6916">
              <w:rPr>
                <w:webHidden/>
              </w:rPr>
              <w:tab/>
              <w:delText>9</w:delText>
            </w:r>
          </w:del>
        </w:p>
        <w:p w14:paraId="64EBCD2E" w14:textId="03B50F8E" w:rsidR="005B2270" w:rsidDel="002E6916" w:rsidRDefault="005B2270" w:rsidP="0079461E">
          <w:pPr>
            <w:pStyle w:val="Obsah2"/>
            <w:tabs>
              <w:tab w:val="clear" w:pos="1134"/>
              <w:tab w:val="left" w:pos="851"/>
            </w:tabs>
            <w:ind w:left="0"/>
            <w:rPr>
              <w:del w:id="185" w:author="Kitti Orszaghova" w:date="2019-09-03T07:24:00Z"/>
              <w:rFonts w:asciiTheme="minorHAnsi" w:eastAsiaTheme="minorEastAsia" w:hAnsiTheme="minorHAnsi"/>
              <w:noProof/>
              <w:szCs w:val="22"/>
              <w:lang w:eastAsia="cs-CZ"/>
            </w:rPr>
          </w:pPr>
          <w:del w:id="186" w:author="Kitti Orszaghova" w:date="2019-09-03T07:24:00Z">
            <w:r w:rsidRPr="002E6916" w:rsidDel="002E6916">
              <w:rPr>
                <w:rStyle w:val="Hypertextovodkaz"/>
                <w:noProof/>
              </w:rPr>
              <w:delText>7.1</w:delText>
            </w:r>
            <w:r w:rsidDel="002E6916">
              <w:rPr>
                <w:rFonts w:asciiTheme="minorHAnsi" w:eastAsiaTheme="minorEastAsia" w:hAnsiTheme="minorHAnsi"/>
                <w:noProof/>
                <w:szCs w:val="22"/>
                <w:lang w:eastAsia="cs-CZ"/>
              </w:rPr>
              <w:tab/>
            </w:r>
            <w:r w:rsidRPr="002E6916" w:rsidDel="002E6916">
              <w:rPr>
                <w:rStyle w:val="Hypertextovodkaz"/>
                <w:noProof/>
              </w:rPr>
              <w:delText>Zemní práce</w:delText>
            </w:r>
            <w:r w:rsidDel="002E6916">
              <w:rPr>
                <w:noProof/>
                <w:webHidden/>
              </w:rPr>
              <w:tab/>
              <w:delText>9</w:delText>
            </w:r>
          </w:del>
        </w:p>
        <w:p w14:paraId="452B4F9A" w14:textId="7ACD357E" w:rsidR="005B2270" w:rsidDel="002E6916" w:rsidRDefault="005B2270" w:rsidP="0079461E">
          <w:pPr>
            <w:pStyle w:val="Obsah2"/>
            <w:tabs>
              <w:tab w:val="clear" w:pos="1134"/>
              <w:tab w:val="left" w:pos="851"/>
            </w:tabs>
            <w:ind w:left="0"/>
            <w:rPr>
              <w:del w:id="187" w:author="Kitti Orszaghova" w:date="2019-09-03T07:24:00Z"/>
              <w:rFonts w:asciiTheme="minorHAnsi" w:eastAsiaTheme="minorEastAsia" w:hAnsiTheme="minorHAnsi"/>
              <w:noProof/>
              <w:szCs w:val="22"/>
              <w:lang w:eastAsia="cs-CZ"/>
            </w:rPr>
          </w:pPr>
          <w:del w:id="188" w:author="Kitti Orszaghova" w:date="2019-09-03T07:24:00Z">
            <w:r w:rsidRPr="002E6916" w:rsidDel="002E6916">
              <w:rPr>
                <w:rStyle w:val="Hypertextovodkaz"/>
                <w:noProof/>
              </w:rPr>
              <w:delText>7.2</w:delText>
            </w:r>
            <w:r w:rsidDel="002E6916">
              <w:rPr>
                <w:rFonts w:asciiTheme="minorHAnsi" w:eastAsiaTheme="minorEastAsia" w:hAnsiTheme="minorHAnsi"/>
                <w:noProof/>
                <w:szCs w:val="22"/>
                <w:lang w:eastAsia="cs-CZ"/>
              </w:rPr>
              <w:tab/>
            </w:r>
            <w:r w:rsidRPr="002E6916" w:rsidDel="002E6916">
              <w:rPr>
                <w:rStyle w:val="Hypertextovodkaz"/>
                <w:noProof/>
              </w:rPr>
              <w:delText>Základové konstrukce</w:delText>
            </w:r>
            <w:r w:rsidDel="002E6916">
              <w:rPr>
                <w:noProof/>
                <w:webHidden/>
              </w:rPr>
              <w:tab/>
              <w:delText>9</w:delText>
            </w:r>
          </w:del>
        </w:p>
        <w:p w14:paraId="2999A462" w14:textId="160AF477" w:rsidR="005B2270" w:rsidDel="002E6916" w:rsidRDefault="005B2270" w:rsidP="0079461E">
          <w:pPr>
            <w:pStyle w:val="Obsah2"/>
            <w:tabs>
              <w:tab w:val="clear" w:pos="1134"/>
              <w:tab w:val="left" w:pos="851"/>
            </w:tabs>
            <w:ind w:left="0"/>
            <w:rPr>
              <w:del w:id="189" w:author="Kitti Orszaghova" w:date="2019-09-03T07:24:00Z"/>
              <w:rFonts w:asciiTheme="minorHAnsi" w:eastAsiaTheme="minorEastAsia" w:hAnsiTheme="minorHAnsi"/>
              <w:noProof/>
              <w:szCs w:val="22"/>
              <w:lang w:eastAsia="cs-CZ"/>
            </w:rPr>
          </w:pPr>
          <w:del w:id="190" w:author="Kitti Orszaghova" w:date="2019-09-03T07:24:00Z">
            <w:r w:rsidRPr="002E6916" w:rsidDel="002E6916">
              <w:rPr>
                <w:rStyle w:val="Hypertextovodkaz"/>
                <w:noProof/>
              </w:rPr>
              <w:delText>7.3</w:delText>
            </w:r>
            <w:r w:rsidDel="002E6916">
              <w:rPr>
                <w:rFonts w:asciiTheme="minorHAnsi" w:eastAsiaTheme="minorEastAsia" w:hAnsiTheme="minorHAnsi"/>
                <w:noProof/>
                <w:szCs w:val="22"/>
                <w:lang w:eastAsia="cs-CZ"/>
              </w:rPr>
              <w:tab/>
            </w:r>
            <w:r w:rsidRPr="002E6916" w:rsidDel="002E6916">
              <w:rPr>
                <w:rStyle w:val="Hypertextovodkaz"/>
                <w:noProof/>
              </w:rPr>
              <w:delText>Hutněné násypy</w:delText>
            </w:r>
            <w:r w:rsidDel="002E6916">
              <w:rPr>
                <w:noProof/>
                <w:webHidden/>
              </w:rPr>
              <w:tab/>
              <w:delText>9</w:delText>
            </w:r>
          </w:del>
        </w:p>
        <w:p w14:paraId="06440A7D" w14:textId="1F8C39D5" w:rsidR="005B2270" w:rsidDel="002E6916" w:rsidRDefault="005B2270" w:rsidP="0079461E">
          <w:pPr>
            <w:pStyle w:val="Obsah2"/>
            <w:tabs>
              <w:tab w:val="clear" w:pos="1134"/>
              <w:tab w:val="left" w:pos="851"/>
            </w:tabs>
            <w:ind w:left="0"/>
            <w:rPr>
              <w:del w:id="191" w:author="Kitti Orszaghova" w:date="2019-09-03T07:24:00Z"/>
              <w:rFonts w:asciiTheme="minorHAnsi" w:eastAsiaTheme="minorEastAsia" w:hAnsiTheme="minorHAnsi"/>
              <w:noProof/>
              <w:szCs w:val="22"/>
              <w:lang w:eastAsia="cs-CZ"/>
            </w:rPr>
          </w:pPr>
          <w:del w:id="192" w:author="Kitti Orszaghova" w:date="2019-09-03T07:24:00Z">
            <w:r w:rsidRPr="002E6916" w:rsidDel="002E6916">
              <w:rPr>
                <w:rStyle w:val="Hypertextovodkaz"/>
                <w:noProof/>
              </w:rPr>
              <w:delText>7.4</w:delText>
            </w:r>
            <w:r w:rsidDel="002E6916">
              <w:rPr>
                <w:rFonts w:asciiTheme="minorHAnsi" w:eastAsiaTheme="minorEastAsia" w:hAnsiTheme="minorHAnsi"/>
                <w:noProof/>
                <w:szCs w:val="22"/>
                <w:lang w:eastAsia="cs-CZ"/>
              </w:rPr>
              <w:tab/>
            </w:r>
            <w:r w:rsidRPr="002E6916" w:rsidDel="002E6916">
              <w:rPr>
                <w:rStyle w:val="Hypertextovodkaz"/>
                <w:noProof/>
              </w:rPr>
              <w:delText>Svislé nosné konstrukce</w:delText>
            </w:r>
            <w:r w:rsidDel="002E6916">
              <w:rPr>
                <w:noProof/>
                <w:webHidden/>
              </w:rPr>
              <w:tab/>
              <w:delText>10</w:delText>
            </w:r>
          </w:del>
        </w:p>
        <w:p w14:paraId="7B530A70" w14:textId="0D46D879" w:rsidR="005B2270" w:rsidDel="002E6916" w:rsidRDefault="005B2270" w:rsidP="0079461E">
          <w:pPr>
            <w:pStyle w:val="Obsah2"/>
            <w:tabs>
              <w:tab w:val="clear" w:pos="1134"/>
              <w:tab w:val="left" w:pos="851"/>
            </w:tabs>
            <w:ind w:left="0"/>
            <w:rPr>
              <w:del w:id="193" w:author="Kitti Orszaghova" w:date="2019-09-03T07:24:00Z"/>
              <w:rFonts w:asciiTheme="minorHAnsi" w:eastAsiaTheme="minorEastAsia" w:hAnsiTheme="minorHAnsi"/>
              <w:noProof/>
              <w:szCs w:val="22"/>
              <w:lang w:eastAsia="cs-CZ"/>
            </w:rPr>
          </w:pPr>
          <w:del w:id="194" w:author="Kitti Orszaghova" w:date="2019-09-03T07:24:00Z">
            <w:r w:rsidRPr="002E6916" w:rsidDel="002E6916">
              <w:rPr>
                <w:rStyle w:val="Hypertextovodkaz"/>
                <w:noProof/>
              </w:rPr>
              <w:delText>7.5</w:delText>
            </w:r>
            <w:r w:rsidDel="002E6916">
              <w:rPr>
                <w:rFonts w:asciiTheme="minorHAnsi" w:eastAsiaTheme="minorEastAsia" w:hAnsiTheme="minorHAnsi"/>
                <w:noProof/>
                <w:szCs w:val="22"/>
                <w:lang w:eastAsia="cs-CZ"/>
              </w:rPr>
              <w:tab/>
            </w:r>
            <w:r w:rsidRPr="002E6916" w:rsidDel="002E6916">
              <w:rPr>
                <w:rStyle w:val="Hypertextovodkaz"/>
                <w:noProof/>
              </w:rPr>
              <w:delText>Vodorovné nosné konstrukce</w:delText>
            </w:r>
            <w:r w:rsidDel="002E6916">
              <w:rPr>
                <w:noProof/>
                <w:webHidden/>
              </w:rPr>
              <w:tab/>
              <w:delText>10</w:delText>
            </w:r>
          </w:del>
        </w:p>
        <w:p w14:paraId="3BC47142" w14:textId="2B388115" w:rsidR="005B2270" w:rsidDel="002E6916" w:rsidRDefault="005B2270" w:rsidP="0079461E">
          <w:pPr>
            <w:pStyle w:val="Obsah2"/>
            <w:tabs>
              <w:tab w:val="clear" w:pos="1134"/>
              <w:tab w:val="left" w:pos="851"/>
            </w:tabs>
            <w:ind w:left="0"/>
            <w:rPr>
              <w:del w:id="195" w:author="Kitti Orszaghova" w:date="2019-09-03T07:24:00Z"/>
              <w:rFonts w:asciiTheme="minorHAnsi" w:eastAsiaTheme="minorEastAsia" w:hAnsiTheme="minorHAnsi"/>
              <w:noProof/>
              <w:szCs w:val="22"/>
              <w:lang w:eastAsia="cs-CZ"/>
            </w:rPr>
          </w:pPr>
          <w:del w:id="196" w:author="Kitti Orszaghova" w:date="2019-09-03T07:24:00Z">
            <w:r w:rsidRPr="002E6916" w:rsidDel="002E6916">
              <w:rPr>
                <w:rStyle w:val="Hypertextovodkaz"/>
                <w:noProof/>
              </w:rPr>
              <w:delText>7.6</w:delText>
            </w:r>
            <w:r w:rsidDel="002E6916">
              <w:rPr>
                <w:rFonts w:asciiTheme="minorHAnsi" w:eastAsiaTheme="minorEastAsia" w:hAnsiTheme="minorHAnsi"/>
                <w:noProof/>
                <w:szCs w:val="22"/>
                <w:lang w:eastAsia="cs-CZ"/>
              </w:rPr>
              <w:tab/>
            </w:r>
            <w:r w:rsidRPr="002E6916" w:rsidDel="002E6916">
              <w:rPr>
                <w:rStyle w:val="Hypertextovodkaz"/>
                <w:noProof/>
              </w:rPr>
              <w:delText>Překlady</w:delText>
            </w:r>
            <w:r w:rsidDel="002E6916">
              <w:rPr>
                <w:noProof/>
                <w:webHidden/>
              </w:rPr>
              <w:tab/>
              <w:delText>10</w:delText>
            </w:r>
          </w:del>
        </w:p>
        <w:p w14:paraId="7A39D381" w14:textId="4126C4E7" w:rsidR="005B2270" w:rsidDel="002E6916" w:rsidRDefault="005B2270" w:rsidP="0079461E">
          <w:pPr>
            <w:pStyle w:val="Obsah2"/>
            <w:tabs>
              <w:tab w:val="clear" w:pos="1134"/>
              <w:tab w:val="left" w:pos="851"/>
            </w:tabs>
            <w:ind w:left="0"/>
            <w:rPr>
              <w:del w:id="197" w:author="Kitti Orszaghova" w:date="2019-09-03T07:24:00Z"/>
              <w:rFonts w:asciiTheme="minorHAnsi" w:eastAsiaTheme="minorEastAsia" w:hAnsiTheme="minorHAnsi"/>
              <w:noProof/>
              <w:szCs w:val="22"/>
              <w:lang w:eastAsia="cs-CZ"/>
            </w:rPr>
          </w:pPr>
          <w:del w:id="198" w:author="Kitti Orszaghova" w:date="2019-09-03T07:24:00Z">
            <w:r w:rsidRPr="002E6916" w:rsidDel="002E6916">
              <w:rPr>
                <w:rStyle w:val="Hypertextovodkaz"/>
                <w:noProof/>
              </w:rPr>
              <w:delText>7.7</w:delText>
            </w:r>
            <w:r w:rsidDel="002E6916">
              <w:rPr>
                <w:rFonts w:asciiTheme="minorHAnsi" w:eastAsiaTheme="minorEastAsia" w:hAnsiTheme="minorHAnsi"/>
                <w:noProof/>
                <w:szCs w:val="22"/>
                <w:lang w:eastAsia="cs-CZ"/>
              </w:rPr>
              <w:tab/>
            </w:r>
            <w:r w:rsidRPr="002E6916" w:rsidDel="002E6916">
              <w:rPr>
                <w:rStyle w:val="Hypertextovodkaz"/>
                <w:noProof/>
              </w:rPr>
              <w:delText>Schodiště</w:delText>
            </w:r>
            <w:r w:rsidDel="002E6916">
              <w:rPr>
                <w:noProof/>
                <w:webHidden/>
              </w:rPr>
              <w:tab/>
              <w:delText>10</w:delText>
            </w:r>
          </w:del>
        </w:p>
        <w:p w14:paraId="1773F699" w14:textId="2B9611D9" w:rsidR="005B2270" w:rsidDel="002E6916" w:rsidRDefault="005B2270" w:rsidP="0079461E">
          <w:pPr>
            <w:pStyle w:val="Obsah2"/>
            <w:tabs>
              <w:tab w:val="clear" w:pos="1134"/>
              <w:tab w:val="left" w:pos="851"/>
            </w:tabs>
            <w:ind w:left="0"/>
            <w:rPr>
              <w:del w:id="199" w:author="Kitti Orszaghova" w:date="2019-09-03T07:24:00Z"/>
              <w:rFonts w:asciiTheme="minorHAnsi" w:eastAsiaTheme="minorEastAsia" w:hAnsiTheme="minorHAnsi"/>
              <w:noProof/>
              <w:szCs w:val="22"/>
              <w:lang w:eastAsia="cs-CZ"/>
            </w:rPr>
          </w:pPr>
          <w:del w:id="200" w:author="Kitti Orszaghova" w:date="2019-09-03T07:24:00Z">
            <w:r w:rsidRPr="002E6916" w:rsidDel="002E6916">
              <w:rPr>
                <w:rStyle w:val="Hypertextovodkaz"/>
                <w:noProof/>
              </w:rPr>
              <w:delText>7.8</w:delText>
            </w:r>
            <w:r w:rsidDel="002E6916">
              <w:rPr>
                <w:rFonts w:asciiTheme="minorHAnsi" w:eastAsiaTheme="minorEastAsia" w:hAnsiTheme="minorHAnsi"/>
                <w:noProof/>
                <w:szCs w:val="22"/>
                <w:lang w:eastAsia="cs-CZ"/>
              </w:rPr>
              <w:tab/>
            </w:r>
            <w:r w:rsidRPr="002E6916" w:rsidDel="002E6916">
              <w:rPr>
                <w:rStyle w:val="Hypertextovodkaz"/>
                <w:noProof/>
              </w:rPr>
              <w:delText>Střecha</w:delText>
            </w:r>
            <w:r w:rsidDel="002E6916">
              <w:rPr>
                <w:noProof/>
                <w:webHidden/>
              </w:rPr>
              <w:tab/>
              <w:delText>10</w:delText>
            </w:r>
          </w:del>
        </w:p>
        <w:p w14:paraId="56C81370" w14:textId="02C345C6" w:rsidR="005B2270" w:rsidDel="002E6916" w:rsidRDefault="005B2270" w:rsidP="0079461E">
          <w:pPr>
            <w:pStyle w:val="Obsah2"/>
            <w:tabs>
              <w:tab w:val="clear" w:pos="1134"/>
              <w:tab w:val="left" w:pos="851"/>
            </w:tabs>
            <w:ind w:left="0"/>
            <w:rPr>
              <w:del w:id="201" w:author="Kitti Orszaghova" w:date="2019-09-03T07:24:00Z"/>
              <w:rFonts w:asciiTheme="minorHAnsi" w:eastAsiaTheme="minorEastAsia" w:hAnsiTheme="minorHAnsi"/>
              <w:noProof/>
              <w:szCs w:val="22"/>
              <w:lang w:eastAsia="cs-CZ"/>
            </w:rPr>
          </w:pPr>
          <w:del w:id="202" w:author="Kitti Orszaghova" w:date="2019-09-03T07:24:00Z">
            <w:r w:rsidRPr="002E6916" w:rsidDel="002E6916">
              <w:rPr>
                <w:rStyle w:val="Hypertextovodkaz"/>
                <w:noProof/>
              </w:rPr>
              <w:delText>7.9</w:delText>
            </w:r>
            <w:r w:rsidDel="002E6916">
              <w:rPr>
                <w:rFonts w:asciiTheme="minorHAnsi" w:eastAsiaTheme="minorEastAsia" w:hAnsiTheme="minorHAnsi"/>
                <w:noProof/>
                <w:szCs w:val="22"/>
                <w:lang w:eastAsia="cs-CZ"/>
              </w:rPr>
              <w:tab/>
            </w:r>
            <w:r w:rsidRPr="002E6916" w:rsidDel="002E6916">
              <w:rPr>
                <w:rStyle w:val="Hypertextovodkaz"/>
                <w:noProof/>
              </w:rPr>
              <w:delText>Komín</w:delText>
            </w:r>
            <w:r w:rsidDel="002E6916">
              <w:rPr>
                <w:noProof/>
                <w:webHidden/>
              </w:rPr>
              <w:tab/>
              <w:delText>11</w:delText>
            </w:r>
          </w:del>
        </w:p>
        <w:p w14:paraId="549E90F2" w14:textId="141B2524" w:rsidR="005B2270" w:rsidDel="002E6916" w:rsidRDefault="005B2270" w:rsidP="0079461E">
          <w:pPr>
            <w:pStyle w:val="Obsah2"/>
            <w:tabs>
              <w:tab w:val="clear" w:pos="1134"/>
              <w:tab w:val="left" w:pos="851"/>
            </w:tabs>
            <w:ind w:left="0"/>
            <w:rPr>
              <w:del w:id="203" w:author="Kitti Orszaghova" w:date="2019-09-03T07:24:00Z"/>
              <w:rFonts w:asciiTheme="minorHAnsi" w:eastAsiaTheme="minorEastAsia" w:hAnsiTheme="minorHAnsi"/>
              <w:noProof/>
              <w:szCs w:val="22"/>
              <w:lang w:eastAsia="cs-CZ"/>
            </w:rPr>
          </w:pPr>
          <w:del w:id="204" w:author="Kitti Orszaghova" w:date="2019-09-03T07:24:00Z">
            <w:r w:rsidRPr="002E6916" w:rsidDel="002E6916">
              <w:rPr>
                <w:rStyle w:val="Hypertextovodkaz"/>
                <w:noProof/>
              </w:rPr>
              <w:delText>7.10</w:delText>
            </w:r>
            <w:r w:rsidDel="002E6916">
              <w:rPr>
                <w:rFonts w:asciiTheme="minorHAnsi" w:eastAsiaTheme="minorEastAsia" w:hAnsiTheme="minorHAnsi"/>
                <w:noProof/>
                <w:szCs w:val="22"/>
                <w:lang w:eastAsia="cs-CZ"/>
              </w:rPr>
              <w:tab/>
            </w:r>
            <w:r w:rsidRPr="002E6916" w:rsidDel="002E6916">
              <w:rPr>
                <w:rStyle w:val="Hypertextovodkaz"/>
                <w:noProof/>
              </w:rPr>
              <w:delText>Dělící konstrukce</w:delText>
            </w:r>
            <w:r w:rsidDel="002E6916">
              <w:rPr>
                <w:noProof/>
                <w:webHidden/>
              </w:rPr>
              <w:tab/>
              <w:delText>11</w:delText>
            </w:r>
          </w:del>
        </w:p>
        <w:p w14:paraId="622B64E9" w14:textId="5F6D044F" w:rsidR="005B2270" w:rsidDel="002E6916" w:rsidRDefault="005B2270" w:rsidP="0079461E">
          <w:pPr>
            <w:pStyle w:val="Obsah2"/>
            <w:tabs>
              <w:tab w:val="clear" w:pos="1134"/>
              <w:tab w:val="left" w:pos="851"/>
            </w:tabs>
            <w:ind w:left="0"/>
            <w:rPr>
              <w:del w:id="205" w:author="Kitti Orszaghova" w:date="2019-09-03T07:24:00Z"/>
              <w:rFonts w:asciiTheme="minorHAnsi" w:eastAsiaTheme="minorEastAsia" w:hAnsiTheme="minorHAnsi"/>
              <w:noProof/>
              <w:szCs w:val="22"/>
              <w:lang w:eastAsia="cs-CZ"/>
            </w:rPr>
          </w:pPr>
          <w:del w:id="206" w:author="Kitti Orszaghova" w:date="2019-09-03T07:24:00Z">
            <w:r w:rsidRPr="002E6916" w:rsidDel="002E6916">
              <w:rPr>
                <w:rStyle w:val="Hypertextovodkaz"/>
                <w:noProof/>
              </w:rPr>
              <w:delText>7.11</w:delText>
            </w:r>
            <w:r w:rsidDel="002E6916">
              <w:rPr>
                <w:rFonts w:asciiTheme="minorHAnsi" w:eastAsiaTheme="minorEastAsia" w:hAnsiTheme="minorHAnsi"/>
                <w:noProof/>
                <w:szCs w:val="22"/>
                <w:lang w:eastAsia="cs-CZ"/>
              </w:rPr>
              <w:tab/>
            </w:r>
            <w:r w:rsidRPr="002E6916" w:rsidDel="002E6916">
              <w:rPr>
                <w:rStyle w:val="Hypertextovodkaz"/>
                <w:noProof/>
              </w:rPr>
              <w:delText>Izolace proti vodě a radonu</w:delText>
            </w:r>
            <w:r w:rsidDel="002E6916">
              <w:rPr>
                <w:noProof/>
                <w:webHidden/>
              </w:rPr>
              <w:tab/>
              <w:delText>11</w:delText>
            </w:r>
          </w:del>
        </w:p>
        <w:p w14:paraId="35CB260C" w14:textId="61865B74" w:rsidR="005B2270" w:rsidDel="002E6916" w:rsidRDefault="005B2270" w:rsidP="0079461E">
          <w:pPr>
            <w:pStyle w:val="Obsah2"/>
            <w:tabs>
              <w:tab w:val="clear" w:pos="1134"/>
              <w:tab w:val="left" w:pos="851"/>
            </w:tabs>
            <w:ind w:left="0"/>
            <w:rPr>
              <w:del w:id="207" w:author="Kitti Orszaghova" w:date="2019-09-03T07:24:00Z"/>
              <w:rFonts w:asciiTheme="minorHAnsi" w:eastAsiaTheme="minorEastAsia" w:hAnsiTheme="minorHAnsi"/>
              <w:noProof/>
              <w:szCs w:val="22"/>
              <w:lang w:eastAsia="cs-CZ"/>
            </w:rPr>
          </w:pPr>
          <w:del w:id="208" w:author="Kitti Orszaghova" w:date="2019-09-03T07:24:00Z">
            <w:r w:rsidRPr="002E6916" w:rsidDel="002E6916">
              <w:rPr>
                <w:rStyle w:val="Hypertextovodkaz"/>
                <w:noProof/>
              </w:rPr>
              <w:delText>7.12</w:delText>
            </w:r>
            <w:r w:rsidDel="002E6916">
              <w:rPr>
                <w:rFonts w:asciiTheme="minorHAnsi" w:eastAsiaTheme="minorEastAsia" w:hAnsiTheme="minorHAnsi"/>
                <w:noProof/>
                <w:szCs w:val="22"/>
                <w:lang w:eastAsia="cs-CZ"/>
              </w:rPr>
              <w:tab/>
            </w:r>
            <w:r w:rsidRPr="002E6916" w:rsidDel="002E6916">
              <w:rPr>
                <w:rStyle w:val="Hypertextovodkaz"/>
                <w:noProof/>
              </w:rPr>
              <w:delText>Hydroizolace hygienických zařízení</w:delText>
            </w:r>
            <w:r w:rsidDel="002E6916">
              <w:rPr>
                <w:noProof/>
                <w:webHidden/>
              </w:rPr>
              <w:tab/>
              <w:delText>11</w:delText>
            </w:r>
          </w:del>
        </w:p>
        <w:p w14:paraId="4D7F674F" w14:textId="6557060C" w:rsidR="005B2270" w:rsidDel="002E6916" w:rsidRDefault="005B2270" w:rsidP="0079461E">
          <w:pPr>
            <w:pStyle w:val="Obsah2"/>
            <w:tabs>
              <w:tab w:val="clear" w:pos="1134"/>
              <w:tab w:val="left" w:pos="851"/>
            </w:tabs>
            <w:ind w:left="0"/>
            <w:rPr>
              <w:del w:id="209" w:author="Kitti Orszaghova" w:date="2019-09-03T07:24:00Z"/>
              <w:rFonts w:asciiTheme="minorHAnsi" w:eastAsiaTheme="minorEastAsia" w:hAnsiTheme="minorHAnsi"/>
              <w:noProof/>
              <w:szCs w:val="22"/>
              <w:lang w:eastAsia="cs-CZ"/>
            </w:rPr>
          </w:pPr>
          <w:del w:id="210" w:author="Kitti Orszaghova" w:date="2019-09-03T07:24:00Z">
            <w:r w:rsidRPr="002E6916" w:rsidDel="002E6916">
              <w:rPr>
                <w:rStyle w:val="Hypertextovodkaz"/>
                <w:noProof/>
              </w:rPr>
              <w:delText>7.13</w:delText>
            </w:r>
            <w:r w:rsidDel="002E6916">
              <w:rPr>
                <w:rFonts w:asciiTheme="minorHAnsi" w:eastAsiaTheme="minorEastAsia" w:hAnsiTheme="minorHAnsi"/>
                <w:noProof/>
                <w:szCs w:val="22"/>
                <w:lang w:eastAsia="cs-CZ"/>
              </w:rPr>
              <w:tab/>
            </w:r>
            <w:r w:rsidRPr="002E6916" w:rsidDel="002E6916">
              <w:rPr>
                <w:rStyle w:val="Hypertextovodkaz"/>
                <w:noProof/>
              </w:rPr>
              <w:delText>Hydroizolace střechy</w:delText>
            </w:r>
            <w:r w:rsidDel="002E6916">
              <w:rPr>
                <w:noProof/>
                <w:webHidden/>
              </w:rPr>
              <w:tab/>
              <w:delText>11</w:delText>
            </w:r>
          </w:del>
        </w:p>
        <w:p w14:paraId="2BAB3072" w14:textId="64200E1E" w:rsidR="005B2270" w:rsidDel="002E6916" w:rsidRDefault="005B2270" w:rsidP="0079461E">
          <w:pPr>
            <w:pStyle w:val="Obsah2"/>
            <w:tabs>
              <w:tab w:val="clear" w:pos="1134"/>
              <w:tab w:val="left" w:pos="851"/>
            </w:tabs>
            <w:ind w:left="0"/>
            <w:rPr>
              <w:del w:id="211" w:author="Kitti Orszaghova" w:date="2019-09-03T07:24:00Z"/>
              <w:rFonts w:asciiTheme="minorHAnsi" w:eastAsiaTheme="minorEastAsia" w:hAnsiTheme="minorHAnsi"/>
              <w:noProof/>
              <w:szCs w:val="22"/>
              <w:lang w:eastAsia="cs-CZ"/>
            </w:rPr>
          </w:pPr>
          <w:del w:id="212" w:author="Kitti Orszaghova" w:date="2019-09-03T07:24:00Z">
            <w:r w:rsidRPr="002E6916" w:rsidDel="002E6916">
              <w:rPr>
                <w:rStyle w:val="Hypertextovodkaz"/>
                <w:noProof/>
              </w:rPr>
              <w:delText>7.14</w:delText>
            </w:r>
            <w:r w:rsidDel="002E6916">
              <w:rPr>
                <w:rFonts w:asciiTheme="minorHAnsi" w:eastAsiaTheme="minorEastAsia" w:hAnsiTheme="minorHAnsi"/>
                <w:noProof/>
                <w:szCs w:val="22"/>
                <w:lang w:eastAsia="cs-CZ"/>
              </w:rPr>
              <w:tab/>
            </w:r>
            <w:r w:rsidRPr="002E6916" w:rsidDel="002E6916">
              <w:rPr>
                <w:rStyle w:val="Hypertextovodkaz"/>
                <w:noProof/>
              </w:rPr>
              <w:delText>Izolace tepelné</w:delText>
            </w:r>
            <w:r w:rsidDel="002E6916">
              <w:rPr>
                <w:noProof/>
                <w:webHidden/>
              </w:rPr>
              <w:tab/>
              <w:delText>11</w:delText>
            </w:r>
          </w:del>
        </w:p>
        <w:p w14:paraId="616E4AB9" w14:textId="6E411CD2" w:rsidR="005B2270" w:rsidDel="002E6916" w:rsidRDefault="005B2270" w:rsidP="0079461E">
          <w:pPr>
            <w:pStyle w:val="Obsah2"/>
            <w:tabs>
              <w:tab w:val="clear" w:pos="1134"/>
              <w:tab w:val="left" w:pos="851"/>
            </w:tabs>
            <w:ind w:left="0"/>
            <w:rPr>
              <w:del w:id="213" w:author="Kitti Orszaghova" w:date="2019-09-03T07:24:00Z"/>
              <w:rFonts w:asciiTheme="minorHAnsi" w:eastAsiaTheme="minorEastAsia" w:hAnsiTheme="minorHAnsi"/>
              <w:noProof/>
              <w:szCs w:val="22"/>
              <w:lang w:eastAsia="cs-CZ"/>
            </w:rPr>
          </w:pPr>
          <w:del w:id="214" w:author="Kitti Orszaghova" w:date="2019-09-03T07:24:00Z">
            <w:r w:rsidRPr="002E6916" w:rsidDel="002E6916">
              <w:rPr>
                <w:rStyle w:val="Hypertextovodkaz"/>
                <w:noProof/>
              </w:rPr>
              <w:delText>7.15</w:delText>
            </w:r>
            <w:r w:rsidDel="002E6916">
              <w:rPr>
                <w:rFonts w:asciiTheme="minorHAnsi" w:eastAsiaTheme="minorEastAsia" w:hAnsiTheme="minorHAnsi"/>
                <w:noProof/>
                <w:szCs w:val="22"/>
                <w:lang w:eastAsia="cs-CZ"/>
              </w:rPr>
              <w:tab/>
            </w:r>
            <w:r w:rsidRPr="002E6916" w:rsidDel="002E6916">
              <w:rPr>
                <w:rStyle w:val="Hypertextovodkaz"/>
                <w:noProof/>
              </w:rPr>
              <w:delText>Izolace akustické</w:delText>
            </w:r>
            <w:r w:rsidDel="002E6916">
              <w:rPr>
                <w:noProof/>
                <w:webHidden/>
              </w:rPr>
              <w:tab/>
              <w:delText>12</w:delText>
            </w:r>
          </w:del>
        </w:p>
        <w:p w14:paraId="5F3575B8" w14:textId="15F287BA" w:rsidR="005B2270" w:rsidDel="002E6916" w:rsidRDefault="005B2270" w:rsidP="0079461E">
          <w:pPr>
            <w:pStyle w:val="Obsah2"/>
            <w:tabs>
              <w:tab w:val="clear" w:pos="1134"/>
              <w:tab w:val="left" w:pos="851"/>
            </w:tabs>
            <w:ind w:left="0"/>
            <w:rPr>
              <w:del w:id="215" w:author="Kitti Orszaghova" w:date="2019-09-03T07:24:00Z"/>
              <w:rFonts w:asciiTheme="minorHAnsi" w:eastAsiaTheme="minorEastAsia" w:hAnsiTheme="minorHAnsi"/>
              <w:noProof/>
              <w:szCs w:val="22"/>
              <w:lang w:eastAsia="cs-CZ"/>
            </w:rPr>
          </w:pPr>
          <w:del w:id="216" w:author="Kitti Orszaghova" w:date="2019-09-03T07:24:00Z">
            <w:r w:rsidRPr="002E6916" w:rsidDel="002E6916">
              <w:rPr>
                <w:rStyle w:val="Hypertextovodkaz"/>
                <w:noProof/>
              </w:rPr>
              <w:delText>7.16</w:delText>
            </w:r>
            <w:r w:rsidDel="002E6916">
              <w:rPr>
                <w:rFonts w:asciiTheme="minorHAnsi" w:eastAsiaTheme="minorEastAsia" w:hAnsiTheme="minorHAnsi"/>
                <w:noProof/>
                <w:szCs w:val="22"/>
                <w:lang w:eastAsia="cs-CZ"/>
              </w:rPr>
              <w:tab/>
            </w:r>
            <w:r w:rsidRPr="002E6916" w:rsidDel="002E6916">
              <w:rPr>
                <w:rStyle w:val="Hypertextovodkaz"/>
                <w:noProof/>
              </w:rPr>
              <w:delText>Klempířské konstrukce</w:delText>
            </w:r>
            <w:r w:rsidDel="002E6916">
              <w:rPr>
                <w:noProof/>
                <w:webHidden/>
              </w:rPr>
              <w:tab/>
              <w:delText>12</w:delText>
            </w:r>
          </w:del>
        </w:p>
        <w:p w14:paraId="20F1FDDF" w14:textId="07AEE29B" w:rsidR="005B2270" w:rsidDel="002E6916" w:rsidRDefault="005B2270" w:rsidP="0079461E">
          <w:pPr>
            <w:pStyle w:val="Obsah2"/>
            <w:tabs>
              <w:tab w:val="clear" w:pos="1134"/>
              <w:tab w:val="left" w:pos="851"/>
            </w:tabs>
            <w:ind w:left="0"/>
            <w:rPr>
              <w:del w:id="217" w:author="Kitti Orszaghova" w:date="2019-09-03T07:24:00Z"/>
              <w:rFonts w:asciiTheme="minorHAnsi" w:eastAsiaTheme="minorEastAsia" w:hAnsiTheme="minorHAnsi"/>
              <w:noProof/>
              <w:szCs w:val="22"/>
              <w:lang w:eastAsia="cs-CZ"/>
            </w:rPr>
          </w:pPr>
          <w:del w:id="218" w:author="Kitti Orszaghova" w:date="2019-09-03T07:24:00Z">
            <w:r w:rsidRPr="002E6916" w:rsidDel="002E6916">
              <w:rPr>
                <w:rStyle w:val="Hypertextovodkaz"/>
                <w:noProof/>
              </w:rPr>
              <w:delText>7.17</w:delText>
            </w:r>
            <w:r w:rsidDel="002E6916">
              <w:rPr>
                <w:rFonts w:asciiTheme="minorHAnsi" w:eastAsiaTheme="minorEastAsia" w:hAnsiTheme="minorHAnsi"/>
                <w:noProof/>
                <w:szCs w:val="22"/>
                <w:lang w:eastAsia="cs-CZ"/>
              </w:rPr>
              <w:tab/>
            </w:r>
            <w:r w:rsidRPr="002E6916" w:rsidDel="002E6916">
              <w:rPr>
                <w:rStyle w:val="Hypertextovodkaz"/>
                <w:noProof/>
              </w:rPr>
              <w:delText>Truhlářské konstrukce</w:delText>
            </w:r>
            <w:r w:rsidDel="002E6916">
              <w:rPr>
                <w:noProof/>
                <w:webHidden/>
              </w:rPr>
              <w:tab/>
              <w:delText>12</w:delText>
            </w:r>
          </w:del>
        </w:p>
        <w:p w14:paraId="7EA5084F" w14:textId="04FE07E4" w:rsidR="005B2270" w:rsidDel="002E6916" w:rsidRDefault="005B2270" w:rsidP="0079461E">
          <w:pPr>
            <w:pStyle w:val="Obsah2"/>
            <w:tabs>
              <w:tab w:val="clear" w:pos="1134"/>
              <w:tab w:val="left" w:pos="851"/>
            </w:tabs>
            <w:ind w:left="0"/>
            <w:rPr>
              <w:del w:id="219" w:author="Kitti Orszaghova" w:date="2019-09-03T07:24:00Z"/>
              <w:rFonts w:asciiTheme="minorHAnsi" w:eastAsiaTheme="minorEastAsia" w:hAnsiTheme="minorHAnsi"/>
              <w:noProof/>
              <w:szCs w:val="22"/>
              <w:lang w:eastAsia="cs-CZ"/>
            </w:rPr>
          </w:pPr>
          <w:del w:id="220" w:author="Kitti Orszaghova" w:date="2019-09-03T07:24:00Z">
            <w:r w:rsidRPr="002E6916" w:rsidDel="002E6916">
              <w:rPr>
                <w:rStyle w:val="Hypertextovodkaz"/>
                <w:noProof/>
              </w:rPr>
              <w:delText>7.18</w:delText>
            </w:r>
            <w:r w:rsidDel="002E6916">
              <w:rPr>
                <w:rFonts w:asciiTheme="minorHAnsi" w:eastAsiaTheme="minorEastAsia" w:hAnsiTheme="minorHAnsi"/>
                <w:noProof/>
                <w:szCs w:val="22"/>
                <w:lang w:eastAsia="cs-CZ"/>
              </w:rPr>
              <w:tab/>
            </w:r>
            <w:r w:rsidRPr="002E6916" w:rsidDel="002E6916">
              <w:rPr>
                <w:rStyle w:val="Hypertextovodkaz"/>
                <w:noProof/>
              </w:rPr>
              <w:delText>Zámečnické konstrukce</w:delText>
            </w:r>
            <w:r w:rsidDel="002E6916">
              <w:rPr>
                <w:noProof/>
                <w:webHidden/>
              </w:rPr>
              <w:tab/>
              <w:delText>12</w:delText>
            </w:r>
          </w:del>
        </w:p>
        <w:p w14:paraId="1C3CB6A9" w14:textId="59BE9C0C" w:rsidR="005B2270" w:rsidDel="002E6916" w:rsidRDefault="005B2270" w:rsidP="0079461E">
          <w:pPr>
            <w:pStyle w:val="Obsah2"/>
            <w:tabs>
              <w:tab w:val="clear" w:pos="1134"/>
              <w:tab w:val="left" w:pos="851"/>
            </w:tabs>
            <w:ind w:left="0"/>
            <w:rPr>
              <w:del w:id="221" w:author="Kitti Orszaghova" w:date="2019-09-03T07:24:00Z"/>
              <w:rFonts w:asciiTheme="minorHAnsi" w:eastAsiaTheme="minorEastAsia" w:hAnsiTheme="minorHAnsi"/>
              <w:noProof/>
              <w:szCs w:val="22"/>
              <w:lang w:eastAsia="cs-CZ"/>
            </w:rPr>
          </w:pPr>
          <w:del w:id="222" w:author="Kitti Orszaghova" w:date="2019-09-03T07:24:00Z">
            <w:r w:rsidRPr="002E6916" w:rsidDel="002E6916">
              <w:rPr>
                <w:rStyle w:val="Hypertextovodkaz"/>
                <w:noProof/>
              </w:rPr>
              <w:delText>7.19</w:delText>
            </w:r>
            <w:r w:rsidDel="002E6916">
              <w:rPr>
                <w:rFonts w:asciiTheme="minorHAnsi" w:eastAsiaTheme="minorEastAsia" w:hAnsiTheme="minorHAnsi"/>
                <w:noProof/>
                <w:szCs w:val="22"/>
                <w:lang w:eastAsia="cs-CZ"/>
              </w:rPr>
              <w:tab/>
            </w:r>
            <w:r w:rsidRPr="002E6916" w:rsidDel="002E6916">
              <w:rPr>
                <w:rStyle w:val="Hypertextovodkaz"/>
                <w:noProof/>
              </w:rPr>
              <w:delText>Ostatní výrobky</w:delText>
            </w:r>
            <w:r w:rsidDel="002E6916">
              <w:rPr>
                <w:noProof/>
                <w:webHidden/>
              </w:rPr>
              <w:tab/>
              <w:delText>12</w:delText>
            </w:r>
          </w:del>
        </w:p>
        <w:p w14:paraId="603843E4" w14:textId="1BDD1AA8" w:rsidR="005B2270" w:rsidDel="002E6916" w:rsidRDefault="005B2270" w:rsidP="0079461E">
          <w:pPr>
            <w:pStyle w:val="Obsah2"/>
            <w:tabs>
              <w:tab w:val="clear" w:pos="1134"/>
              <w:tab w:val="left" w:pos="851"/>
            </w:tabs>
            <w:ind w:left="0"/>
            <w:rPr>
              <w:del w:id="223" w:author="Kitti Orszaghova" w:date="2019-09-03T07:24:00Z"/>
              <w:rFonts w:asciiTheme="minorHAnsi" w:eastAsiaTheme="minorEastAsia" w:hAnsiTheme="minorHAnsi"/>
              <w:noProof/>
              <w:szCs w:val="22"/>
              <w:lang w:eastAsia="cs-CZ"/>
            </w:rPr>
          </w:pPr>
          <w:del w:id="224" w:author="Kitti Orszaghova" w:date="2019-09-03T07:24:00Z">
            <w:r w:rsidRPr="002E6916" w:rsidDel="002E6916">
              <w:rPr>
                <w:rStyle w:val="Hypertextovodkaz"/>
                <w:noProof/>
              </w:rPr>
              <w:delText>7.20</w:delText>
            </w:r>
            <w:r w:rsidDel="002E6916">
              <w:rPr>
                <w:rFonts w:asciiTheme="minorHAnsi" w:eastAsiaTheme="minorEastAsia" w:hAnsiTheme="minorHAnsi"/>
                <w:noProof/>
                <w:szCs w:val="22"/>
                <w:lang w:eastAsia="cs-CZ"/>
              </w:rPr>
              <w:tab/>
            </w:r>
            <w:r w:rsidRPr="002E6916" w:rsidDel="002E6916">
              <w:rPr>
                <w:rStyle w:val="Hypertextovodkaz"/>
                <w:noProof/>
              </w:rPr>
              <w:delText>Úpravy povrchů</w:delText>
            </w:r>
            <w:r w:rsidDel="002E6916">
              <w:rPr>
                <w:noProof/>
                <w:webHidden/>
              </w:rPr>
              <w:tab/>
              <w:delText>12</w:delText>
            </w:r>
          </w:del>
        </w:p>
        <w:p w14:paraId="69915B24" w14:textId="4272177A" w:rsidR="005B2270" w:rsidDel="002E6916" w:rsidRDefault="005B2270" w:rsidP="005B2270">
          <w:pPr>
            <w:pStyle w:val="Obsah1"/>
            <w:rPr>
              <w:del w:id="225" w:author="Kitti Orszaghova" w:date="2019-09-03T07:24:00Z"/>
              <w:rFonts w:asciiTheme="minorHAnsi" w:hAnsiTheme="minorHAnsi"/>
              <w:sz w:val="22"/>
            </w:rPr>
          </w:pPr>
          <w:del w:id="226" w:author="Kitti Orszaghova" w:date="2019-09-03T07:24:00Z">
            <w:r w:rsidRPr="002E6916" w:rsidDel="002E6916">
              <w:rPr>
                <w:rStyle w:val="Hypertextovodkaz"/>
                <w14:scene3d>
                  <w14:camera w14:prst="orthographicFront"/>
                  <w14:lightRig w14:rig="threePt" w14:dir="t">
                    <w14:rot w14:lat="0" w14:lon="0" w14:rev="0"/>
                  </w14:lightRig>
                </w14:scene3d>
              </w:rPr>
              <w:delText>8.</w:delText>
            </w:r>
            <w:r w:rsidDel="002E6916">
              <w:rPr>
                <w:rFonts w:asciiTheme="minorHAnsi" w:hAnsiTheme="minorHAnsi"/>
                <w:sz w:val="22"/>
              </w:rPr>
              <w:tab/>
            </w:r>
            <w:r w:rsidRPr="002E6916" w:rsidDel="002E6916">
              <w:rPr>
                <w:rStyle w:val="Hypertextovodkaz"/>
              </w:rPr>
              <w:delText>Bezpečnost při užívání stavby, ochrana zdraví a pracovní prostředí</w:delText>
            </w:r>
            <w:r w:rsidDel="002E6916">
              <w:rPr>
                <w:webHidden/>
              </w:rPr>
              <w:tab/>
              <w:delText>13</w:delText>
            </w:r>
          </w:del>
        </w:p>
        <w:p w14:paraId="086261B4" w14:textId="07D24006" w:rsidR="005B2270" w:rsidDel="002E6916" w:rsidRDefault="005B2270" w:rsidP="005B2270">
          <w:pPr>
            <w:pStyle w:val="Obsah1"/>
            <w:rPr>
              <w:del w:id="227" w:author="Kitti Orszaghova" w:date="2019-09-03T07:24:00Z"/>
              <w:rFonts w:asciiTheme="minorHAnsi" w:hAnsiTheme="minorHAnsi"/>
              <w:sz w:val="22"/>
            </w:rPr>
          </w:pPr>
          <w:del w:id="228" w:author="Kitti Orszaghova" w:date="2019-09-03T07:24:00Z">
            <w:r w:rsidRPr="002E6916" w:rsidDel="002E6916">
              <w:rPr>
                <w:rStyle w:val="Hypertextovodkaz"/>
                <w14:scene3d>
                  <w14:camera w14:prst="orthographicFront"/>
                  <w14:lightRig w14:rig="threePt" w14:dir="t">
                    <w14:rot w14:lat="0" w14:lon="0" w14:rev="0"/>
                  </w14:lightRig>
                </w14:scene3d>
              </w:rPr>
              <w:delText>9.</w:delText>
            </w:r>
            <w:r w:rsidDel="002E6916">
              <w:rPr>
                <w:rFonts w:asciiTheme="minorHAnsi" w:hAnsiTheme="minorHAnsi"/>
                <w:sz w:val="22"/>
              </w:rPr>
              <w:tab/>
            </w:r>
            <w:r w:rsidRPr="002E6916" w:rsidDel="002E6916">
              <w:rPr>
                <w:rStyle w:val="Hypertextovodkaz"/>
              </w:rPr>
              <w:delText>Stavební fyzika – tepelná technika, osvětlení, oslunění, ak</w:delText>
            </w:r>
            <w:r w:rsidRPr="002E6916" w:rsidDel="002E6916">
              <w:rPr>
                <w:rStyle w:val="Hypertextovodkaz"/>
                <w:b w:val="0"/>
                <w:bCs w:val="0"/>
              </w:rPr>
              <w:delText>ustika-hluk, vibrace</w:delText>
            </w:r>
            <w:r w:rsidDel="002E6916">
              <w:rPr>
                <w:webHidden/>
              </w:rPr>
              <w:tab/>
              <w:delText>13</w:delText>
            </w:r>
          </w:del>
        </w:p>
        <w:p w14:paraId="414ADFE7" w14:textId="5736BA20" w:rsidR="005B2270" w:rsidDel="002E6916" w:rsidRDefault="005B2270" w:rsidP="0079461E">
          <w:pPr>
            <w:pStyle w:val="Obsah2"/>
            <w:tabs>
              <w:tab w:val="clear" w:pos="1134"/>
              <w:tab w:val="left" w:pos="851"/>
            </w:tabs>
            <w:ind w:left="0"/>
            <w:rPr>
              <w:del w:id="229" w:author="Kitti Orszaghova" w:date="2019-09-03T07:24:00Z"/>
              <w:rFonts w:asciiTheme="minorHAnsi" w:eastAsiaTheme="minorEastAsia" w:hAnsiTheme="minorHAnsi"/>
              <w:noProof/>
              <w:szCs w:val="22"/>
              <w:lang w:eastAsia="cs-CZ"/>
            </w:rPr>
          </w:pPr>
          <w:del w:id="230" w:author="Kitti Orszaghova" w:date="2019-09-03T07:24:00Z">
            <w:r w:rsidRPr="002E6916" w:rsidDel="002E6916">
              <w:rPr>
                <w:rStyle w:val="Hypertextovodkaz"/>
                <w:noProof/>
              </w:rPr>
              <w:delText>9.1</w:delText>
            </w:r>
            <w:r w:rsidDel="002E6916">
              <w:rPr>
                <w:rFonts w:asciiTheme="minorHAnsi" w:eastAsiaTheme="minorEastAsia" w:hAnsiTheme="minorHAnsi"/>
                <w:noProof/>
                <w:szCs w:val="22"/>
                <w:lang w:eastAsia="cs-CZ"/>
              </w:rPr>
              <w:tab/>
            </w:r>
            <w:r w:rsidRPr="002E6916" w:rsidDel="002E6916">
              <w:rPr>
                <w:rStyle w:val="Hypertextovodkaz"/>
                <w:noProof/>
              </w:rPr>
              <w:delText>Tepelně – technické vlastnosti stavebních konstrukcí a výplní otvorů</w:delText>
            </w:r>
            <w:r w:rsidDel="002E6916">
              <w:rPr>
                <w:noProof/>
                <w:webHidden/>
              </w:rPr>
              <w:tab/>
              <w:delText>13</w:delText>
            </w:r>
          </w:del>
        </w:p>
        <w:p w14:paraId="707C6C85" w14:textId="130A79C1" w:rsidR="005B2270" w:rsidDel="002E6916" w:rsidRDefault="005B2270" w:rsidP="0079461E">
          <w:pPr>
            <w:pStyle w:val="Obsah2"/>
            <w:tabs>
              <w:tab w:val="clear" w:pos="1134"/>
              <w:tab w:val="left" w:pos="851"/>
            </w:tabs>
            <w:ind w:left="0"/>
            <w:rPr>
              <w:del w:id="231" w:author="Kitti Orszaghova" w:date="2019-09-03T07:24:00Z"/>
              <w:rFonts w:asciiTheme="minorHAnsi" w:eastAsiaTheme="minorEastAsia" w:hAnsiTheme="minorHAnsi"/>
              <w:noProof/>
              <w:szCs w:val="22"/>
              <w:lang w:eastAsia="cs-CZ"/>
            </w:rPr>
          </w:pPr>
          <w:del w:id="232" w:author="Kitti Orszaghova" w:date="2019-09-03T07:24:00Z">
            <w:r w:rsidRPr="002E6916" w:rsidDel="002E6916">
              <w:rPr>
                <w:rStyle w:val="Hypertextovodkaz"/>
                <w:noProof/>
              </w:rPr>
              <w:delText>9.1.a</w:delText>
            </w:r>
            <w:r w:rsidDel="002E6916">
              <w:rPr>
                <w:rFonts w:asciiTheme="minorHAnsi" w:eastAsiaTheme="minorEastAsia" w:hAnsiTheme="minorHAnsi"/>
                <w:noProof/>
                <w:szCs w:val="22"/>
                <w:lang w:eastAsia="cs-CZ"/>
              </w:rPr>
              <w:tab/>
            </w:r>
            <w:r w:rsidRPr="002E6916" w:rsidDel="002E6916">
              <w:rPr>
                <w:rStyle w:val="Hypertextovodkaz"/>
                <w:noProof/>
              </w:rPr>
              <w:delText>Svislé konstrukce</w:delText>
            </w:r>
            <w:r w:rsidDel="002E6916">
              <w:rPr>
                <w:noProof/>
                <w:webHidden/>
              </w:rPr>
              <w:tab/>
              <w:delText>13</w:delText>
            </w:r>
          </w:del>
        </w:p>
        <w:p w14:paraId="705C0EB8" w14:textId="3AD906FB" w:rsidR="005B2270" w:rsidDel="002E6916" w:rsidRDefault="005B2270" w:rsidP="0079461E">
          <w:pPr>
            <w:pStyle w:val="Obsah2"/>
            <w:tabs>
              <w:tab w:val="clear" w:pos="1134"/>
              <w:tab w:val="left" w:pos="851"/>
            </w:tabs>
            <w:ind w:left="0"/>
            <w:rPr>
              <w:del w:id="233" w:author="Kitti Orszaghova" w:date="2019-09-03T07:24:00Z"/>
              <w:rFonts w:asciiTheme="minorHAnsi" w:eastAsiaTheme="minorEastAsia" w:hAnsiTheme="minorHAnsi"/>
              <w:noProof/>
              <w:szCs w:val="22"/>
              <w:lang w:eastAsia="cs-CZ"/>
            </w:rPr>
          </w:pPr>
          <w:del w:id="234" w:author="Kitti Orszaghova" w:date="2019-09-03T07:24:00Z">
            <w:r w:rsidRPr="002E6916" w:rsidDel="002E6916">
              <w:rPr>
                <w:rStyle w:val="Hypertextovodkaz"/>
                <w:noProof/>
              </w:rPr>
              <w:delText>9.1.b</w:delText>
            </w:r>
            <w:r w:rsidDel="002E6916">
              <w:rPr>
                <w:rFonts w:asciiTheme="minorHAnsi" w:eastAsiaTheme="minorEastAsia" w:hAnsiTheme="minorHAnsi"/>
                <w:noProof/>
                <w:szCs w:val="22"/>
                <w:lang w:eastAsia="cs-CZ"/>
              </w:rPr>
              <w:tab/>
            </w:r>
            <w:r w:rsidRPr="002E6916" w:rsidDel="002E6916">
              <w:rPr>
                <w:rStyle w:val="Hypertextovodkaz"/>
                <w:noProof/>
              </w:rPr>
              <w:delText>Podlaha na terénu</w:delText>
            </w:r>
            <w:r w:rsidDel="002E6916">
              <w:rPr>
                <w:noProof/>
                <w:webHidden/>
              </w:rPr>
              <w:tab/>
              <w:delText>13</w:delText>
            </w:r>
          </w:del>
        </w:p>
        <w:p w14:paraId="16AD91F9" w14:textId="0CA86408" w:rsidR="005B2270" w:rsidDel="002E6916" w:rsidRDefault="005B2270" w:rsidP="0079461E">
          <w:pPr>
            <w:pStyle w:val="Obsah2"/>
            <w:tabs>
              <w:tab w:val="clear" w:pos="1134"/>
              <w:tab w:val="left" w:pos="851"/>
            </w:tabs>
            <w:ind w:left="0"/>
            <w:rPr>
              <w:del w:id="235" w:author="Kitti Orszaghova" w:date="2019-09-03T07:24:00Z"/>
              <w:rFonts w:asciiTheme="minorHAnsi" w:eastAsiaTheme="minorEastAsia" w:hAnsiTheme="minorHAnsi"/>
              <w:noProof/>
              <w:szCs w:val="22"/>
              <w:lang w:eastAsia="cs-CZ"/>
            </w:rPr>
          </w:pPr>
          <w:del w:id="236" w:author="Kitti Orszaghova" w:date="2019-09-03T07:24:00Z">
            <w:r w:rsidRPr="002E6916" w:rsidDel="002E6916">
              <w:rPr>
                <w:rStyle w:val="Hypertextovodkaz"/>
                <w:noProof/>
              </w:rPr>
              <w:delText>9.1.c</w:delText>
            </w:r>
            <w:r w:rsidDel="002E6916">
              <w:rPr>
                <w:rFonts w:asciiTheme="minorHAnsi" w:eastAsiaTheme="minorEastAsia" w:hAnsiTheme="minorHAnsi"/>
                <w:noProof/>
                <w:szCs w:val="22"/>
                <w:lang w:eastAsia="cs-CZ"/>
              </w:rPr>
              <w:tab/>
            </w:r>
            <w:r w:rsidRPr="002E6916" w:rsidDel="002E6916">
              <w:rPr>
                <w:rStyle w:val="Hypertextovodkaz"/>
                <w:noProof/>
              </w:rPr>
              <w:delText>Střešní konstrukce</w:delText>
            </w:r>
            <w:r w:rsidDel="002E6916">
              <w:rPr>
                <w:noProof/>
                <w:webHidden/>
              </w:rPr>
              <w:tab/>
              <w:delText>13</w:delText>
            </w:r>
          </w:del>
        </w:p>
        <w:p w14:paraId="1BC5AAF1" w14:textId="0AF4133B" w:rsidR="005B2270" w:rsidDel="002E6916" w:rsidRDefault="005B2270" w:rsidP="0079461E">
          <w:pPr>
            <w:pStyle w:val="Obsah2"/>
            <w:tabs>
              <w:tab w:val="clear" w:pos="1134"/>
              <w:tab w:val="left" w:pos="851"/>
            </w:tabs>
            <w:ind w:left="0"/>
            <w:rPr>
              <w:del w:id="237" w:author="Kitti Orszaghova" w:date="2019-09-03T07:24:00Z"/>
              <w:rFonts w:asciiTheme="minorHAnsi" w:eastAsiaTheme="minorEastAsia" w:hAnsiTheme="minorHAnsi"/>
              <w:noProof/>
              <w:szCs w:val="22"/>
              <w:lang w:eastAsia="cs-CZ"/>
            </w:rPr>
          </w:pPr>
          <w:del w:id="238" w:author="Kitti Orszaghova" w:date="2019-09-03T07:24:00Z">
            <w:r w:rsidRPr="002E6916" w:rsidDel="002E6916">
              <w:rPr>
                <w:rStyle w:val="Hypertextovodkaz"/>
                <w:noProof/>
              </w:rPr>
              <w:delText>9.1.d</w:delText>
            </w:r>
            <w:r w:rsidDel="002E6916">
              <w:rPr>
                <w:rFonts w:asciiTheme="minorHAnsi" w:eastAsiaTheme="minorEastAsia" w:hAnsiTheme="minorHAnsi"/>
                <w:noProof/>
                <w:szCs w:val="22"/>
                <w:lang w:eastAsia="cs-CZ"/>
              </w:rPr>
              <w:tab/>
            </w:r>
            <w:r w:rsidRPr="002E6916" w:rsidDel="002E6916">
              <w:rPr>
                <w:rStyle w:val="Hypertextovodkaz"/>
                <w:noProof/>
              </w:rPr>
              <w:delText>Výplně otvorů</w:delText>
            </w:r>
            <w:r w:rsidDel="002E6916">
              <w:rPr>
                <w:noProof/>
                <w:webHidden/>
              </w:rPr>
              <w:tab/>
              <w:delText>14</w:delText>
            </w:r>
          </w:del>
        </w:p>
        <w:p w14:paraId="093B9CD9" w14:textId="6A203264" w:rsidR="005B2270" w:rsidDel="002E6916" w:rsidRDefault="005B2270" w:rsidP="0079461E">
          <w:pPr>
            <w:pStyle w:val="Obsah2"/>
            <w:tabs>
              <w:tab w:val="clear" w:pos="1134"/>
              <w:tab w:val="left" w:pos="851"/>
            </w:tabs>
            <w:ind w:left="0"/>
            <w:rPr>
              <w:del w:id="239" w:author="Kitti Orszaghova" w:date="2019-09-03T07:24:00Z"/>
              <w:rFonts w:asciiTheme="minorHAnsi" w:eastAsiaTheme="minorEastAsia" w:hAnsiTheme="minorHAnsi"/>
              <w:noProof/>
              <w:szCs w:val="22"/>
              <w:lang w:eastAsia="cs-CZ"/>
            </w:rPr>
          </w:pPr>
          <w:del w:id="240" w:author="Kitti Orszaghova" w:date="2019-09-03T07:24:00Z">
            <w:r w:rsidRPr="002E6916" w:rsidDel="002E6916">
              <w:rPr>
                <w:rStyle w:val="Hypertextovodkaz"/>
                <w:noProof/>
              </w:rPr>
              <w:delText>9.2</w:delText>
            </w:r>
            <w:r w:rsidDel="002E6916">
              <w:rPr>
                <w:rFonts w:asciiTheme="minorHAnsi" w:eastAsiaTheme="minorEastAsia" w:hAnsiTheme="minorHAnsi"/>
                <w:noProof/>
                <w:szCs w:val="22"/>
                <w:lang w:eastAsia="cs-CZ"/>
              </w:rPr>
              <w:tab/>
            </w:r>
            <w:r w:rsidRPr="002E6916" w:rsidDel="002E6916">
              <w:rPr>
                <w:rStyle w:val="Hypertextovodkaz"/>
                <w:noProof/>
              </w:rPr>
              <w:delText>Osvětlení, oslunění</w:delText>
            </w:r>
            <w:r w:rsidDel="002E6916">
              <w:rPr>
                <w:noProof/>
                <w:webHidden/>
              </w:rPr>
              <w:tab/>
              <w:delText>14</w:delText>
            </w:r>
          </w:del>
        </w:p>
        <w:p w14:paraId="4EFCD446" w14:textId="0FE21827" w:rsidR="005B2270" w:rsidDel="002E6916" w:rsidRDefault="005B2270" w:rsidP="0079461E">
          <w:pPr>
            <w:pStyle w:val="Obsah2"/>
            <w:tabs>
              <w:tab w:val="clear" w:pos="1134"/>
              <w:tab w:val="left" w:pos="851"/>
            </w:tabs>
            <w:ind w:left="0"/>
            <w:rPr>
              <w:del w:id="241" w:author="Kitti Orszaghova" w:date="2019-09-03T07:24:00Z"/>
              <w:rFonts w:asciiTheme="minorHAnsi" w:eastAsiaTheme="minorEastAsia" w:hAnsiTheme="minorHAnsi"/>
              <w:noProof/>
              <w:szCs w:val="22"/>
              <w:lang w:eastAsia="cs-CZ"/>
            </w:rPr>
          </w:pPr>
          <w:del w:id="242" w:author="Kitti Orszaghova" w:date="2019-09-03T07:24:00Z">
            <w:r w:rsidRPr="002E6916" w:rsidDel="002E6916">
              <w:rPr>
                <w:rStyle w:val="Hypertextovodkaz"/>
                <w:noProof/>
              </w:rPr>
              <w:delText>9.3</w:delText>
            </w:r>
            <w:r w:rsidDel="002E6916">
              <w:rPr>
                <w:rFonts w:asciiTheme="minorHAnsi" w:eastAsiaTheme="minorEastAsia" w:hAnsiTheme="minorHAnsi"/>
                <w:noProof/>
                <w:szCs w:val="22"/>
                <w:lang w:eastAsia="cs-CZ"/>
              </w:rPr>
              <w:tab/>
            </w:r>
            <w:r w:rsidRPr="002E6916" w:rsidDel="002E6916">
              <w:rPr>
                <w:rStyle w:val="Hypertextovodkaz"/>
                <w:noProof/>
              </w:rPr>
              <w:delText>Větrání</w:delText>
            </w:r>
            <w:r w:rsidDel="002E6916">
              <w:rPr>
                <w:noProof/>
                <w:webHidden/>
              </w:rPr>
              <w:tab/>
              <w:delText>14</w:delText>
            </w:r>
          </w:del>
        </w:p>
        <w:p w14:paraId="5468580C" w14:textId="270F8A50" w:rsidR="005B2270" w:rsidDel="002E6916" w:rsidRDefault="005B2270" w:rsidP="0079461E">
          <w:pPr>
            <w:pStyle w:val="Obsah2"/>
            <w:tabs>
              <w:tab w:val="clear" w:pos="1134"/>
              <w:tab w:val="left" w:pos="851"/>
            </w:tabs>
            <w:ind w:left="0"/>
            <w:rPr>
              <w:del w:id="243" w:author="Kitti Orszaghova" w:date="2019-09-03T07:24:00Z"/>
              <w:rFonts w:asciiTheme="minorHAnsi" w:eastAsiaTheme="minorEastAsia" w:hAnsiTheme="minorHAnsi"/>
              <w:noProof/>
              <w:szCs w:val="22"/>
              <w:lang w:eastAsia="cs-CZ"/>
            </w:rPr>
          </w:pPr>
          <w:del w:id="244" w:author="Kitti Orszaghova" w:date="2019-09-03T07:24:00Z">
            <w:r w:rsidRPr="002E6916" w:rsidDel="002E6916">
              <w:rPr>
                <w:rStyle w:val="Hypertextovodkaz"/>
                <w:noProof/>
              </w:rPr>
              <w:delText>9.4</w:delText>
            </w:r>
            <w:r w:rsidDel="002E6916">
              <w:rPr>
                <w:rFonts w:asciiTheme="minorHAnsi" w:eastAsiaTheme="minorEastAsia" w:hAnsiTheme="minorHAnsi"/>
                <w:noProof/>
                <w:szCs w:val="22"/>
                <w:lang w:eastAsia="cs-CZ"/>
              </w:rPr>
              <w:tab/>
            </w:r>
            <w:r w:rsidRPr="002E6916" w:rsidDel="002E6916">
              <w:rPr>
                <w:rStyle w:val="Hypertextovodkaz"/>
                <w:noProof/>
              </w:rPr>
              <w:delText>Akustika – hluk, vibrace</w:delText>
            </w:r>
            <w:r w:rsidDel="002E6916">
              <w:rPr>
                <w:noProof/>
                <w:webHidden/>
              </w:rPr>
              <w:tab/>
              <w:delText>15</w:delText>
            </w:r>
          </w:del>
        </w:p>
        <w:p w14:paraId="42069D4D" w14:textId="45DBFF1F" w:rsidR="005B2270" w:rsidDel="002E6916" w:rsidRDefault="005B2270" w:rsidP="005B2270">
          <w:pPr>
            <w:pStyle w:val="Obsah1"/>
            <w:rPr>
              <w:del w:id="245" w:author="Kitti Orszaghova" w:date="2019-09-03T07:24:00Z"/>
              <w:rFonts w:asciiTheme="minorHAnsi" w:hAnsiTheme="minorHAnsi"/>
              <w:sz w:val="22"/>
            </w:rPr>
          </w:pPr>
          <w:del w:id="246" w:author="Kitti Orszaghova" w:date="2019-09-03T07:24:00Z">
            <w:r w:rsidRPr="002E6916" w:rsidDel="002E6916">
              <w:rPr>
                <w:rStyle w:val="Hypertextovodkaz"/>
                <w14:scene3d>
                  <w14:camera w14:prst="orthographicFront"/>
                  <w14:lightRig w14:rig="threePt" w14:dir="t">
                    <w14:rot w14:lat="0" w14:lon="0" w14:rev="0"/>
                  </w14:lightRig>
                </w14:scene3d>
              </w:rPr>
              <w:delText>10.</w:delText>
            </w:r>
            <w:r w:rsidDel="002E6916">
              <w:rPr>
                <w:rFonts w:asciiTheme="minorHAnsi" w:hAnsiTheme="minorHAnsi"/>
                <w:sz w:val="22"/>
              </w:rPr>
              <w:tab/>
            </w:r>
            <w:r w:rsidRPr="002E6916" w:rsidDel="002E6916">
              <w:rPr>
                <w:rStyle w:val="Hypertextovodkaz"/>
              </w:rPr>
              <w:delText>Ochrana stavby před negativními účinky vnějšího prostředí</w:delText>
            </w:r>
            <w:r w:rsidDel="002E6916">
              <w:rPr>
                <w:webHidden/>
              </w:rPr>
              <w:tab/>
              <w:delText>15</w:delText>
            </w:r>
          </w:del>
        </w:p>
        <w:p w14:paraId="12CD5DC1" w14:textId="1E7E39F1" w:rsidR="005B2270" w:rsidDel="002E6916" w:rsidRDefault="005B2270" w:rsidP="0079461E">
          <w:pPr>
            <w:pStyle w:val="Obsah2"/>
            <w:tabs>
              <w:tab w:val="clear" w:pos="1134"/>
              <w:tab w:val="left" w:pos="851"/>
            </w:tabs>
            <w:ind w:left="0"/>
            <w:rPr>
              <w:del w:id="247" w:author="Kitti Orszaghova" w:date="2019-09-03T07:24:00Z"/>
              <w:rFonts w:asciiTheme="minorHAnsi" w:eastAsiaTheme="minorEastAsia" w:hAnsiTheme="minorHAnsi"/>
              <w:noProof/>
              <w:szCs w:val="22"/>
              <w:lang w:eastAsia="cs-CZ"/>
            </w:rPr>
          </w:pPr>
          <w:del w:id="248" w:author="Kitti Orszaghova" w:date="2019-09-03T07:24:00Z">
            <w:r w:rsidRPr="002E6916" w:rsidDel="002E6916">
              <w:rPr>
                <w:rStyle w:val="Hypertextovodkaz"/>
                <w:noProof/>
              </w:rPr>
              <w:delText>10.1</w:delText>
            </w:r>
            <w:r w:rsidDel="002E6916">
              <w:rPr>
                <w:rFonts w:asciiTheme="minorHAnsi" w:eastAsiaTheme="minorEastAsia" w:hAnsiTheme="minorHAnsi"/>
                <w:noProof/>
                <w:szCs w:val="22"/>
                <w:lang w:eastAsia="cs-CZ"/>
              </w:rPr>
              <w:tab/>
            </w:r>
            <w:r w:rsidRPr="002E6916" w:rsidDel="002E6916">
              <w:rPr>
                <w:rStyle w:val="Hypertextovodkaz"/>
                <w:noProof/>
              </w:rPr>
              <w:delText>Ochrana před pronikáním radonu z podloží</w:delText>
            </w:r>
            <w:r w:rsidDel="002E6916">
              <w:rPr>
                <w:noProof/>
                <w:webHidden/>
              </w:rPr>
              <w:tab/>
              <w:delText>15</w:delText>
            </w:r>
          </w:del>
        </w:p>
        <w:p w14:paraId="6B92733A" w14:textId="4A2A73FA" w:rsidR="005B2270" w:rsidDel="002E6916" w:rsidRDefault="005B2270" w:rsidP="0079461E">
          <w:pPr>
            <w:pStyle w:val="Obsah2"/>
            <w:tabs>
              <w:tab w:val="clear" w:pos="1134"/>
              <w:tab w:val="left" w:pos="851"/>
            </w:tabs>
            <w:ind w:left="0"/>
            <w:rPr>
              <w:del w:id="249" w:author="Kitti Orszaghova" w:date="2019-09-03T07:24:00Z"/>
              <w:rFonts w:asciiTheme="minorHAnsi" w:eastAsiaTheme="minorEastAsia" w:hAnsiTheme="minorHAnsi"/>
              <w:noProof/>
              <w:szCs w:val="22"/>
              <w:lang w:eastAsia="cs-CZ"/>
            </w:rPr>
          </w:pPr>
          <w:del w:id="250" w:author="Kitti Orszaghova" w:date="2019-09-03T07:24:00Z">
            <w:r w:rsidRPr="002E6916" w:rsidDel="002E6916">
              <w:rPr>
                <w:rStyle w:val="Hypertextovodkaz"/>
                <w:noProof/>
              </w:rPr>
              <w:delText>10.2</w:delText>
            </w:r>
            <w:r w:rsidDel="002E6916">
              <w:rPr>
                <w:rFonts w:asciiTheme="minorHAnsi" w:eastAsiaTheme="minorEastAsia" w:hAnsiTheme="minorHAnsi"/>
                <w:noProof/>
                <w:szCs w:val="22"/>
                <w:lang w:eastAsia="cs-CZ"/>
              </w:rPr>
              <w:tab/>
            </w:r>
            <w:r w:rsidRPr="002E6916" w:rsidDel="002E6916">
              <w:rPr>
                <w:rStyle w:val="Hypertextovodkaz"/>
                <w:noProof/>
              </w:rPr>
              <w:delText>Ochrana před technickou seizmicitou</w:delText>
            </w:r>
            <w:r w:rsidDel="002E6916">
              <w:rPr>
                <w:noProof/>
                <w:webHidden/>
              </w:rPr>
              <w:tab/>
              <w:delText>15</w:delText>
            </w:r>
          </w:del>
        </w:p>
        <w:p w14:paraId="6C5B6829" w14:textId="2A04378F" w:rsidR="005B2270" w:rsidDel="002E6916" w:rsidRDefault="005B2270" w:rsidP="0079461E">
          <w:pPr>
            <w:pStyle w:val="Obsah2"/>
            <w:tabs>
              <w:tab w:val="clear" w:pos="1134"/>
              <w:tab w:val="left" w:pos="851"/>
            </w:tabs>
            <w:ind w:left="0"/>
            <w:rPr>
              <w:del w:id="251" w:author="Kitti Orszaghova" w:date="2019-09-03T07:24:00Z"/>
              <w:rFonts w:asciiTheme="minorHAnsi" w:eastAsiaTheme="minorEastAsia" w:hAnsiTheme="minorHAnsi"/>
              <w:noProof/>
              <w:szCs w:val="22"/>
              <w:lang w:eastAsia="cs-CZ"/>
            </w:rPr>
          </w:pPr>
          <w:del w:id="252" w:author="Kitti Orszaghova" w:date="2019-09-03T07:24:00Z">
            <w:r w:rsidRPr="002E6916" w:rsidDel="002E6916">
              <w:rPr>
                <w:rStyle w:val="Hypertextovodkaz"/>
                <w:noProof/>
              </w:rPr>
              <w:delText>10.3</w:delText>
            </w:r>
            <w:r w:rsidDel="002E6916">
              <w:rPr>
                <w:rFonts w:asciiTheme="minorHAnsi" w:eastAsiaTheme="minorEastAsia" w:hAnsiTheme="minorHAnsi"/>
                <w:noProof/>
                <w:szCs w:val="22"/>
                <w:lang w:eastAsia="cs-CZ"/>
              </w:rPr>
              <w:tab/>
            </w:r>
            <w:r w:rsidRPr="002E6916" w:rsidDel="002E6916">
              <w:rPr>
                <w:rStyle w:val="Hypertextovodkaz"/>
                <w:noProof/>
              </w:rPr>
              <w:delText>Ochrana před hlukem</w:delText>
            </w:r>
            <w:r w:rsidDel="002E6916">
              <w:rPr>
                <w:noProof/>
                <w:webHidden/>
              </w:rPr>
              <w:tab/>
              <w:delText>15</w:delText>
            </w:r>
          </w:del>
        </w:p>
        <w:p w14:paraId="09B7E2E9" w14:textId="1E10EC58" w:rsidR="005B2270" w:rsidDel="002E6916" w:rsidRDefault="005B2270" w:rsidP="0079461E">
          <w:pPr>
            <w:pStyle w:val="Obsah2"/>
            <w:tabs>
              <w:tab w:val="clear" w:pos="1134"/>
              <w:tab w:val="left" w:pos="851"/>
            </w:tabs>
            <w:ind w:left="0"/>
            <w:rPr>
              <w:del w:id="253" w:author="Kitti Orszaghova" w:date="2019-09-03T07:24:00Z"/>
              <w:rFonts w:asciiTheme="minorHAnsi" w:eastAsiaTheme="minorEastAsia" w:hAnsiTheme="minorHAnsi"/>
              <w:noProof/>
              <w:szCs w:val="22"/>
              <w:lang w:eastAsia="cs-CZ"/>
            </w:rPr>
          </w:pPr>
          <w:del w:id="254" w:author="Kitti Orszaghova" w:date="2019-09-03T07:24:00Z">
            <w:r w:rsidRPr="002E6916" w:rsidDel="002E6916">
              <w:rPr>
                <w:rStyle w:val="Hypertextovodkaz"/>
                <w:noProof/>
              </w:rPr>
              <w:delText>10.4</w:delText>
            </w:r>
            <w:r w:rsidDel="002E6916">
              <w:rPr>
                <w:rFonts w:asciiTheme="minorHAnsi" w:eastAsiaTheme="minorEastAsia" w:hAnsiTheme="minorHAnsi"/>
                <w:noProof/>
                <w:szCs w:val="22"/>
                <w:lang w:eastAsia="cs-CZ"/>
              </w:rPr>
              <w:tab/>
            </w:r>
            <w:r w:rsidRPr="002E6916" w:rsidDel="002E6916">
              <w:rPr>
                <w:rStyle w:val="Hypertextovodkaz"/>
                <w:noProof/>
              </w:rPr>
              <w:delText>Protipovodňová opatření</w:delText>
            </w:r>
            <w:r w:rsidDel="002E6916">
              <w:rPr>
                <w:noProof/>
                <w:webHidden/>
              </w:rPr>
              <w:tab/>
              <w:delText>15</w:delText>
            </w:r>
          </w:del>
        </w:p>
        <w:p w14:paraId="6E88BB6A" w14:textId="2F5316BC" w:rsidR="005B2270" w:rsidDel="002E6916" w:rsidRDefault="005B2270" w:rsidP="0079461E">
          <w:pPr>
            <w:pStyle w:val="Obsah2"/>
            <w:tabs>
              <w:tab w:val="clear" w:pos="1134"/>
              <w:tab w:val="left" w:pos="851"/>
            </w:tabs>
            <w:ind w:left="0"/>
            <w:rPr>
              <w:del w:id="255" w:author="Kitti Orszaghova" w:date="2019-09-03T07:24:00Z"/>
              <w:rFonts w:asciiTheme="minorHAnsi" w:eastAsiaTheme="minorEastAsia" w:hAnsiTheme="minorHAnsi"/>
              <w:noProof/>
              <w:szCs w:val="22"/>
              <w:lang w:eastAsia="cs-CZ"/>
            </w:rPr>
          </w:pPr>
          <w:del w:id="256" w:author="Kitti Orszaghova" w:date="2019-09-03T07:24:00Z">
            <w:r w:rsidRPr="002E6916" w:rsidDel="002E6916">
              <w:rPr>
                <w:rStyle w:val="Hypertextovodkaz"/>
                <w:noProof/>
              </w:rPr>
              <w:delText>10.5</w:delText>
            </w:r>
            <w:r w:rsidDel="002E6916">
              <w:rPr>
                <w:rFonts w:asciiTheme="minorHAnsi" w:eastAsiaTheme="minorEastAsia" w:hAnsiTheme="minorHAnsi"/>
                <w:noProof/>
                <w:szCs w:val="22"/>
                <w:lang w:eastAsia="cs-CZ"/>
              </w:rPr>
              <w:tab/>
            </w:r>
            <w:r w:rsidRPr="002E6916" w:rsidDel="002E6916">
              <w:rPr>
                <w:rStyle w:val="Hypertextovodkaz"/>
                <w:noProof/>
              </w:rPr>
              <w:delText>Ochrana před ostatními účinky – vlivem poddolování, výskytem metanu apod.</w:delText>
            </w:r>
            <w:r w:rsidDel="002E6916">
              <w:rPr>
                <w:noProof/>
                <w:webHidden/>
              </w:rPr>
              <w:tab/>
              <w:delText>15</w:delText>
            </w:r>
          </w:del>
        </w:p>
        <w:p w14:paraId="0E8AC93F" w14:textId="5171EA9E" w:rsidR="005B2270" w:rsidDel="002E6916" w:rsidRDefault="005B2270" w:rsidP="005B2270">
          <w:pPr>
            <w:pStyle w:val="Obsah1"/>
            <w:rPr>
              <w:del w:id="257" w:author="Kitti Orszaghova" w:date="2019-09-03T07:24:00Z"/>
              <w:rFonts w:asciiTheme="minorHAnsi" w:hAnsiTheme="minorHAnsi"/>
              <w:sz w:val="22"/>
            </w:rPr>
          </w:pPr>
          <w:del w:id="258" w:author="Kitti Orszaghova" w:date="2019-09-03T07:24:00Z">
            <w:r w:rsidRPr="002E6916" w:rsidDel="002E6916">
              <w:rPr>
                <w:rStyle w:val="Hypertextovodkaz"/>
                <w14:scene3d>
                  <w14:camera w14:prst="orthographicFront"/>
                  <w14:lightRig w14:rig="threePt" w14:dir="t">
                    <w14:rot w14:lat="0" w14:lon="0" w14:rev="0"/>
                  </w14:lightRig>
                </w14:scene3d>
              </w:rPr>
              <w:delText>11.</w:delText>
            </w:r>
            <w:r w:rsidDel="002E6916">
              <w:rPr>
                <w:rFonts w:asciiTheme="minorHAnsi" w:hAnsiTheme="minorHAnsi"/>
                <w:sz w:val="22"/>
              </w:rPr>
              <w:tab/>
            </w:r>
            <w:r w:rsidRPr="002E6916" w:rsidDel="002E6916">
              <w:rPr>
                <w:rStyle w:val="Hypertextovodkaz"/>
              </w:rPr>
              <w:delText>Požadavky na požární ochranu konstrukcí</w:delText>
            </w:r>
            <w:r w:rsidDel="002E6916">
              <w:rPr>
                <w:webHidden/>
              </w:rPr>
              <w:tab/>
              <w:delText>15</w:delText>
            </w:r>
          </w:del>
        </w:p>
        <w:p w14:paraId="7D57338D" w14:textId="074B19BD" w:rsidR="005B2270" w:rsidDel="002E6916" w:rsidRDefault="005B2270" w:rsidP="005B2270">
          <w:pPr>
            <w:pStyle w:val="Obsah1"/>
            <w:rPr>
              <w:del w:id="259" w:author="Kitti Orszaghova" w:date="2019-09-03T07:24:00Z"/>
              <w:rFonts w:asciiTheme="minorHAnsi" w:hAnsiTheme="minorHAnsi"/>
              <w:sz w:val="22"/>
            </w:rPr>
          </w:pPr>
          <w:del w:id="260" w:author="Kitti Orszaghova" w:date="2019-09-03T07:24:00Z">
            <w:r w:rsidRPr="002E6916" w:rsidDel="002E6916">
              <w:rPr>
                <w:rStyle w:val="Hypertextovodkaz"/>
                <w14:scene3d>
                  <w14:camera w14:prst="orthographicFront"/>
                  <w14:lightRig w14:rig="threePt" w14:dir="t">
                    <w14:rot w14:lat="0" w14:lon="0" w14:rev="0"/>
                  </w14:lightRig>
                </w14:scene3d>
              </w:rPr>
              <w:delText>12.</w:delText>
            </w:r>
            <w:r w:rsidDel="002E6916">
              <w:rPr>
                <w:rFonts w:asciiTheme="minorHAnsi" w:hAnsiTheme="minorHAnsi"/>
                <w:sz w:val="22"/>
              </w:rPr>
              <w:tab/>
            </w:r>
            <w:r w:rsidRPr="002E6916" w:rsidDel="002E6916">
              <w:rPr>
                <w:rStyle w:val="Hypertextovodkaz"/>
              </w:rPr>
              <w:delText>Údaje o požadované jakosti navržených materiálů a o požadované jakosti provedení</w:delText>
            </w:r>
            <w:r w:rsidDel="002E6916">
              <w:rPr>
                <w:webHidden/>
              </w:rPr>
              <w:tab/>
              <w:delText>15</w:delText>
            </w:r>
          </w:del>
        </w:p>
        <w:p w14:paraId="156194DF" w14:textId="0CF8D730" w:rsidR="005B2270" w:rsidDel="002E6916" w:rsidRDefault="005B2270" w:rsidP="005B2270">
          <w:pPr>
            <w:pStyle w:val="Obsah1"/>
            <w:rPr>
              <w:del w:id="261" w:author="Kitti Orszaghova" w:date="2019-09-03T07:24:00Z"/>
              <w:rFonts w:asciiTheme="minorHAnsi" w:hAnsiTheme="minorHAnsi"/>
              <w:sz w:val="22"/>
            </w:rPr>
          </w:pPr>
          <w:del w:id="262" w:author="Kitti Orszaghova" w:date="2019-09-03T07:24:00Z">
            <w:r w:rsidRPr="002E6916" w:rsidDel="002E6916">
              <w:rPr>
                <w:rStyle w:val="Hypertextovodkaz"/>
                <w14:scene3d>
                  <w14:camera w14:prst="orthographicFront"/>
                  <w14:lightRig w14:rig="threePt" w14:dir="t">
                    <w14:rot w14:lat="0" w14:lon="0" w14:rev="0"/>
                  </w14:lightRig>
                </w14:scene3d>
              </w:rPr>
              <w:delText>13.</w:delText>
            </w:r>
            <w:r w:rsidDel="002E6916">
              <w:rPr>
                <w:rFonts w:asciiTheme="minorHAnsi" w:hAnsiTheme="minorHAnsi"/>
                <w:sz w:val="22"/>
              </w:rPr>
              <w:tab/>
            </w:r>
            <w:r w:rsidRPr="002E6916" w:rsidDel="002E6916">
              <w:rPr>
                <w:rStyle w:val="Hypertextovodkaz"/>
              </w:rPr>
              <w:delText>Požadavky na vypracování dokumentace zajišťované zhotovitelem stavby – obsah a rozsah výrobní a dílenské dokumentace zhotovitele</w:delText>
            </w:r>
            <w:r w:rsidDel="002E6916">
              <w:rPr>
                <w:webHidden/>
              </w:rPr>
              <w:tab/>
              <w:delText>16</w:delText>
            </w:r>
          </w:del>
        </w:p>
        <w:p w14:paraId="5B98F12C" w14:textId="65D37FEE" w:rsidR="005B2270" w:rsidDel="002E6916" w:rsidRDefault="005B2270" w:rsidP="005B2270">
          <w:pPr>
            <w:pStyle w:val="Obsah1"/>
            <w:rPr>
              <w:del w:id="263" w:author="Kitti Orszaghova" w:date="2019-09-03T07:24:00Z"/>
              <w:rFonts w:asciiTheme="minorHAnsi" w:hAnsiTheme="minorHAnsi"/>
              <w:sz w:val="22"/>
            </w:rPr>
          </w:pPr>
          <w:del w:id="264" w:author="Kitti Orszaghova" w:date="2019-09-03T07:24:00Z">
            <w:r w:rsidRPr="002E6916" w:rsidDel="002E6916">
              <w:rPr>
                <w:rStyle w:val="Hypertextovodkaz"/>
                <w14:scene3d>
                  <w14:camera w14:prst="orthographicFront"/>
                  <w14:lightRig w14:rig="threePt" w14:dir="t">
                    <w14:rot w14:lat="0" w14:lon="0" w14:rev="0"/>
                  </w14:lightRig>
                </w14:scene3d>
              </w:rPr>
              <w:delText>14.</w:delText>
            </w:r>
            <w:r w:rsidDel="002E6916">
              <w:rPr>
                <w:rFonts w:asciiTheme="minorHAnsi" w:hAnsiTheme="minorHAnsi"/>
                <w:sz w:val="22"/>
              </w:rPr>
              <w:tab/>
            </w:r>
            <w:r w:rsidRPr="002E6916" w:rsidDel="002E6916">
              <w:rPr>
                <w:rStyle w:val="Hypertextovodkaz"/>
              </w:rPr>
              <w:delText>Stanove</w:delText>
            </w:r>
            <w:r w:rsidRPr="002E6916" w:rsidDel="002E6916">
              <w:rPr>
                <w:rStyle w:val="Hypertextovodkaz"/>
                <w:b w:val="0"/>
                <w:bCs w:val="0"/>
              </w:rPr>
              <w:delText>ní požadovaných kontrol zakrývaných konstrukcí a případných kontrolních měření a zkoušek, pokud jsou požadovány nad rámec povinných – stanovených příslušnými technologickými předpisy a normami</w:delText>
            </w:r>
            <w:r w:rsidDel="002E6916">
              <w:rPr>
                <w:webHidden/>
              </w:rPr>
              <w:tab/>
              <w:delText>16</w:delText>
            </w:r>
          </w:del>
        </w:p>
        <w:p w14:paraId="0C202DD3" w14:textId="615CFAA1" w:rsidR="0032792B" w:rsidRDefault="0032792B" w:rsidP="0079461E">
          <w:pPr>
            <w:pStyle w:val="Obsah2"/>
          </w:pPr>
          <w:r>
            <w:fldChar w:fldCharType="end"/>
          </w:r>
        </w:p>
      </w:sdtContent>
    </w:sdt>
    <w:p w14:paraId="3B0EAF7A" w14:textId="77777777" w:rsidR="00317625" w:rsidRDefault="00047512" w:rsidP="00317625">
      <w:pPr>
        <w:pStyle w:val="STNADPIS1"/>
        <w:numPr>
          <w:ilvl w:val="0"/>
          <w:numId w:val="1"/>
        </w:numPr>
        <w:spacing w:before="240"/>
        <w:ind w:left="0" w:firstLine="0"/>
        <w:rPr>
          <w:ins w:id="265" w:author="Kitti Orszaghova" w:date="2019-09-04T12:14:00Z"/>
        </w:rPr>
      </w:pPr>
      <w:ins w:id="266" w:author="JANECEK TOMAS" w:date="2019-09-02T19:19:00Z">
        <w:r>
          <w:br w:type="page"/>
        </w:r>
      </w:ins>
      <w:bookmarkStart w:id="267" w:name="_Toc18491708"/>
      <w:ins w:id="268" w:author="Kitti Orszaghova" w:date="2019-09-04T12:14:00Z">
        <w:r w:rsidR="00317625">
          <w:lastRenderedPageBreak/>
          <w:t>Identifikační údaje</w:t>
        </w:r>
        <w:bookmarkEnd w:id="267"/>
      </w:ins>
    </w:p>
    <w:tbl>
      <w:tblPr>
        <w:tblpPr w:leftFromText="141" w:rightFromText="141" w:vertAnchor="text" w:horzAnchor="margin" w:tblpY="6"/>
        <w:tblW w:w="9178" w:type="dxa"/>
        <w:tblCellMar>
          <w:left w:w="70" w:type="dxa"/>
          <w:right w:w="70" w:type="dxa"/>
        </w:tblCellMar>
        <w:tblLook w:val="04A0" w:firstRow="1" w:lastRow="0" w:firstColumn="1" w:lastColumn="0" w:noHBand="0" w:noVBand="1"/>
      </w:tblPr>
      <w:tblGrid>
        <w:gridCol w:w="3594"/>
        <w:gridCol w:w="5584"/>
      </w:tblGrid>
      <w:tr w:rsidR="00317625" w14:paraId="24AFE531" w14:textId="77777777" w:rsidTr="000D25F2">
        <w:trPr>
          <w:trHeight w:val="364"/>
          <w:ins w:id="269" w:author="Kitti Orszaghova" w:date="2019-09-04T12:14:00Z"/>
        </w:trPr>
        <w:tc>
          <w:tcPr>
            <w:tcW w:w="3594" w:type="dxa"/>
            <w:hideMark/>
          </w:tcPr>
          <w:p w14:paraId="3D6EB0F7" w14:textId="77777777" w:rsidR="00317625" w:rsidRPr="0048655E" w:rsidRDefault="00317625" w:rsidP="000D25F2">
            <w:pPr>
              <w:pStyle w:val="STNORMLN-2"/>
              <w:rPr>
                <w:ins w:id="270" w:author="Kitti Orszaghova" w:date="2019-09-04T12:14:00Z"/>
              </w:rPr>
            </w:pPr>
            <w:ins w:id="271" w:author="Kitti Orszaghova" w:date="2019-09-04T12:14:00Z">
              <w:r w:rsidRPr="0048655E">
                <w:t>Název stavby</w:t>
              </w:r>
            </w:ins>
          </w:p>
        </w:tc>
        <w:tc>
          <w:tcPr>
            <w:tcW w:w="5584" w:type="dxa"/>
            <w:hideMark/>
          </w:tcPr>
          <w:p w14:paraId="5A87BECF" w14:textId="77777777" w:rsidR="00317625" w:rsidRPr="0048655E" w:rsidRDefault="00317625" w:rsidP="000D25F2">
            <w:pPr>
              <w:pStyle w:val="NormlnNadpistabulky"/>
              <w:spacing w:line="252" w:lineRule="auto"/>
              <w:rPr>
                <w:ins w:id="272" w:author="Kitti Orszaghova" w:date="2019-09-04T12:14:00Z"/>
                <w:rFonts w:ascii="Segoe UI" w:hAnsi="Segoe UI" w:cs="Segoe UI"/>
              </w:rPr>
            </w:pPr>
            <w:ins w:id="273" w:author="Kitti Orszaghova" w:date="2019-09-04T12:14:00Z">
              <w:r w:rsidRPr="0048655E">
                <w:rPr>
                  <w:rFonts w:ascii="Segoe UI" w:hAnsi="Segoe UI" w:cs="Segoe UI"/>
                </w:rPr>
                <w:t>Domov pro osoby s</w:t>
              </w:r>
              <w:r>
                <w:rPr>
                  <w:rFonts w:ascii="Segoe UI" w:hAnsi="Segoe UI" w:cs="Segoe UI"/>
                </w:rPr>
                <w:t> </w:t>
              </w:r>
              <w:proofErr w:type="spellStart"/>
              <w:r>
                <w:rPr>
                  <w:rFonts w:ascii="Segoe UI" w:hAnsi="Segoe UI" w:cs="Segoe UI"/>
                </w:rPr>
                <w:t>nízkofunkčním</w:t>
              </w:r>
              <w:proofErr w:type="spellEnd"/>
              <w:r>
                <w:rPr>
                  <w:rFonts w:ascii="Segoe UI" w:hAnsi="Segoe UI" w:cs="Segoe UI"/>
                </w:rPr>
                <w:t xml:space="preserve"> </w:t>
              </w:r>
              <w:r w:rsidRPr="0048655E">
                <w:rPr>
                  <w:rFonts w:ascii="Segoe UI" w:hAnsi="Segoe UI" w:cs="Segoe UI"/>
                </w:rPr>
                <w:t>autismem v Mladé Boleslavi</w:t>
              </w:r>
            </w:ins>
          </w:p>
        </w:tc>
      </w:tr>
      <w:tr w:rsidR="00317625" w14:paraId="48049CD1" w14:textId="77777777" w:rsidTr="000D25F2">
        <w:trPr>
          <w:trHeight w:val="364"/>
          <w:ins w:id="274" w:author="Kitti Orszaghova" w:date="2019-09-04T12:14:00Z"/>
        </w:trPr>
        <w:tc>
          <w:tcPr>
            <w:tcW w:w="3594" w:type="dxa"/>
            <w:hideMark/>
          </w:tcPr>
          <w:p w14:paraId="0AF8420D" w14:textId="77777777" w:rsidR="00317625" w:rsidRPr="0048655E" w:rsidRDefault="00317625" w:rsidP="000D25F2">
            <w:pPr>
              <w:pStyle w:val="STNORMLN-2"/>
              <w:rPr>
                <w:ins w:id="275" w:author="Kitti Orszaghova" w:date="2019-09-04T12:14:00Z"/>
              </w:rPr>
            </w:pPr>
            <w:ins w:id="276" w:author="Kitti Orszaghova" w:date="2019-09-04T12:14:00Z">
              <w:r w:rsidRPr="0048655E">
                <w:t xml:space="preserve">Investor </w:t>
              </w:r>
            </w:ins>
          </w:p>
        </w:tc>
        <w:tc>
          <w:tcPr>
            <w:tcW w:w="5584" w:type="dxa"/>
            <w:hideMark/>
          </w:tcPr>
          <w:p w14:paraId="710A9781" w14:textId="77777777" w:rsidR="00317625" w:rsidRPr="0048655E" w:rsidRDefault="00317625" w:rsidP="000D25F2">
            <w:pPr>
              <w:pStyle w:val="NormlnNadpistabulky"/>
              <w:spacing w:line="252" w:lineRule="auto"/>
              <w:rPr>
                <w:ins w:id="277" w:author="Kitti Orszaghova" w:date="2019-09-04T12:14:00Z"/>
                <w:rFonts w:ascii="Segoe UI" w:hAnsi="Segoe UI" w:cs="Segoe UI"/>
              </w:rPr>
            </w:pPr>
            <w:ins w:id="278" w:author="Kitti Orszaghova" w:date="2019-09-04T12:14:00Z">
              <w:r w:rsidRPr="0048655E">
                <w:rPr>
                  <w:rFonts w:ascii="Segoe UI" w:hAnsi="Segoe UI" w:cs="Segoe UI"/>
                </w:rPr>
                <w:t>Středočeský kraj</w:t>
              </w:r>
            </w:ins>
          </w:p>
          <w:p w14:paraId="3E632534" w14:textId="77777777" w:rsidR="00317625" w:rsidRPr="0048655E" w:rsidRDefault="00317625" w:rsidP="000D25F2">
            <w:pPr>
              <w:pStyle w:val="Normlntab"/>
              <w:spacing w:line="252" w:lineRule="auto"/>
              <w:rPr>
                <w:ins w:id="279" w:author="Kitti Orszaghova" w:date="2019-09-04T12:14:00Z"/>
                <w:rFonts w:ascii="Segoe UI" w:hAnsi="Segoe UI" w:cs="Segoe UI"/>
              </w:rPr>
            </w:pPr>
            <w:ins w:id="280" w:author="Kitti Orszaghova" w:date="2019-09-04T12:14:00Z">
              <w:r w:rsidRPr="0048655E">
                <w:rPr>
                  <w:rFonts w:ascii="Segoe UI" w:hAnsi="Segoe UI" w:cs="Segoe UI"/>
                </w:rPr>
                <w:t>Zborovská 11</w:t>
              </w:r>
            </w:ins>
          </w:p>
          <w:p w14:paraId="7C9700BF" w14:textId="77777777" w:rsidR="00317625" w:rsidRPr="0048655E" w:rsidRDefault="00317625" w:rsidP="000D25F2">
            <w:pPr>
              <w:pStyle w:val="Normlntabodstavec"/>
              <w:spacing w:line="252" w:lineRule="auto"/>
              <w:rPr>
                <w:ins w:id="281" w:author="Kitti Orszaghova" w:date="2019-09-04T12:14:00Z"/>
                <w:rFonts w:ascii="Segoe UI" w:hAnsi="Segoe UI" w:cs="Segoe UI"/>
              </w:rPr>
            </w:pPr>
            <w:ins w:id="282" w:author="Kitti Orszaghova" w:date="2019-09-04T12:14:00Z">
              <w:r w:rsidRPr="0048655E">
                <w:rPr>
                  <w:rFonts w:ascii="Segoe UI" w:hAnsi="Segoe UI" w:cs="Segoe UI"/>
                </w:rPr>
                <w:t>Praha 5</w:t>
              </w:r>
            </w:ins>
          </w:p>
        </w:tc>
      </w:tr>
      <w:tr w:rsidR="00317625" w14:paraId="00C9AE80" w14:textId="77777777" w:rsidTr="000D25F2">
        <w:trPr>
          <w:trHeight w:val="364"/>
          <w:ins w:id="283" w:author="Kitti Orszaghova" w:date="2019-09-04T12:14:00Z"/>
        </w:trPr>
        <w:tc>
          <w:tcPr>
            <w:tcW w:w="3594" w:type="dxa"/>
            <w:hideMark/>
          </w:tcPr>
          <w:p w14:paraId="7400DA76" w14:textId="77777777" w:rsidR="00317625" w:rsidRPr="0048655E" w:rsidRDefault="00317625" w:rsidP="000D25F2">
            <w:pPr>
              <w:pStyle w:val="Normlnbezmezer"/>
              <w:spacing w:line="252" w:lineRule="auto"/>
              <w:rPr>
                <w:ins w:id="284" w:author="Kitti Orszaghova" w:date="2019-09-04T12:14:00Z"/>
                <w:rFonts w:cs="Segoe UI"/>
              </w:rPr>
            </w:pPr>
            <w:ins w:id="285" w:author="Kitti Orszaghova" w:date="2019-09-04T12:14:00Z">
              <w:r w:rsidRPr="0048655E">
                <w:rPr>
                  <w:rFonts w:cs="Segoe UI"/>
                </w:rPr>
                <w:t>Zpracovatel projektu</w:t>
              </w:r>
            </w:ins>
          </w:p>
        </w:tc>
        <w:tc>
          <w:tcPr>
            <w:tcW w:w="5584" w:type="dxa"/>
            <w:hideMark/>
          </w:tcPr>
          <w:p w14:paraId="5FC9C738" w14:textId="77777777" w:rsidR="00317625" w:rsidRPr="0048655E" w:rsidRDefault="00317625" w:rsidP="000D25F2">
            <w:pPr>
              <w:pStyle w:val="NormlnNadpistabulky"/>
              <w:spacing w:line="252" w:lineRule="auto"/>
              <w:rPr>
                <w:ins w:id="286" w:author="Kitti Orszaghova" w:date="2019-09-04T12:14:00Z"/>
                <w:rFonts w:ascii="Segoe UI" w:hAnsi="Segoe UI" w:cs="Segoe UI"/>
              </w:rPr>
            </w:pPr>
            <w:ins w:id="287" w:author="Kitti Orszaghova" w:date="2019-09-04T12:14:00Z">
              <w:r w:rsidRPr="0048655E">
                <w:rPr>
                  <w:rFonts w:ascii="Segoe UI" w:hAnsi="Segoe UI" w:cs="Segoe UI"/>
                </w:rPr>
                <w:t>SIEBER + TALAŠ, spol. s r.o.</w:t>
              </w:r>
            </w:ins>
          </w:p>
          <w:p w14:paraId="5AEC8DFA" w14:textId="77777777" w:rsidR="00317625" w:rsidRPr="0048655E" w:rsidRDefault="00317625" w:rsidP="000D25F2">
            <w:pPr>
              <w:pStyle w:val="Normlntab"/>
              <w:spacing w:line="252" w:lineRule="auto"/>
              <w:rPr>
                <w:ins w:id="288" w:author="Kitti Orszaghova" w:date="2019-09-04T12:14:00Z"/>
                <w:rFonts w:ascii="Segoe UI" w:hAnsi="Segoe UI" w:cs="Segoe UI"/>
              </w:rPr>
            </w:pPr>
            <w:ins w:id="289" w:author="Kitti Orszaghova" w:date="2019-09-04T12:14:00Z">
              <w:r w:rsidRPr="0048655E">
                <w:rPr>
                  <w:rFonts w:ascii="Segoe UI" w:hAnsi="Segoe UI" w:cs="Segoe UI"/>
                </w:rPr>
                <w:t>Bucharova 1314/8</w:t>
              </w:r>
            </w:ins>
          </w:p>
          <w:p w14:paraId="400F9978" w14:textId="77777777" w:rsidR="00317625" w:rsidRPr="0048655E" w:rsidRDefault="00317625" w:rsidP="000D25F2">
            <w:pPr>
              <w:pStyle w:val="Normlntabodstavec"/>
              <w:spacing w:line="252" w:lineRule="auto"/>
              <w:rPr>
                <w:ins w:id="290" w:author="Kitti Orszaghova" w:date="2019-09-04T12:14:00Z"/>
                <w:rFonts w:ascii="Segoe UI" w:hAnsi="Segoe UI" w:cs="Segoe UI"/>
              </w:rPr>
            </w:pPr>
            <w:ins w:id="291" w:author="Kitti Orszaghova" w:date="2019-09-04T12:14:00Z">
              <w:r w:rsidRPr="0048655E">
                <w:rPr>
                  <w:rFonts w:ascii="Segoe UI" w:hAnsi="Segoe UI" w:cs="Segoe UI"/>
                </w:rPr>
                <w:t>158 00 Praha 5</w:t>
              </w:r>
            </w:ins>
          </w:p>
          <w:p w14:paraId="317F6EC8" w14:textId="77777777" w:rsidR="00317625" w:rsidRPr="0048655E" w:rsidRDefault="00317625" w:rsidP="000D25F2">
            <w:pPr>
              <w:pStyle w:val="Normlntabodstavec"/>
              <w:spacing w:line="252" w:lineRule="auto"/>
              <w:rPr>
                <w:ins w:id="292" w:author="Kitti Orszaghova" w:date="2019-09-04T12:14:00Z"/>
                <w:rFonts w:ascii="Segoe UI" w:hAnsi="Segoe UI" w:cs="Segoe UI"/>
              </w:rPr>
            </w:pPr>
            <w:ins w:id="293" w:author="Kitti Orszaghova" w:date="2019-09-04T12:14:00Z">
              <w:r w:rsidRPr="0048655E">
                <w:rPr>
                  <w:rFonts w:ascii="Segoe UI" w:hAnsi="Segoe UI" w:cs="Segoe UI"/>
                </w:rPr>
                <w:t>IČO:06943187</w:t>
              </w:r>
              <w:r w:rsidRPr="0048655E">
                <w:rPr>
                  <w:rFonts w:ascii="Segoe UI" w:hAnsi="Segoe UI" w:cs="Segoe UI"/>
                  <w:iCs/>
                </w:rPr>
                <w:t xml:space="preserve"> </w:t>
              </w:r>
            </w:ins>
          </w:p>
        </w:tc>
      </w:tr>
      <w:tr w:rsidR="00317625" w14:paraId="33E54613" w14:textId="77777777" w:rsidTr="000D25F2">
        <w:trPr>
          <w:trHeight w:val="364"/>
          <w:ins w:id="294" w:author="Kitti Orszaghova" w:date="2019-09-04T12:14:00Z"/>
        </w:trPr>
        <w:tc>
          <w:tcPr>
            <w:tcW w:w="3594" w:type="dxa"/>
            <w:hideMark/>
          </w:tcPr>
          <w:p w14:paraId="54380EAF" w14:textId="77777777" w:rsidR="00317625" w:rsidRPr="0048655E" w:rsidRDefault="00317625" w:rsidP="000D25F2">
            <w:pPr>
              <w:pStyle w:val="Normlnbezmezer"/>
              <w:spacing w:line="252" w:lineRule="auto"/>
              <w:rPr>
                <w:ins w:id="295" w:author="Kitti Orszaghova" w:date="2019-09-04T12:14:00Z"/>
                <w:rFonts w:cs="Segoe UI"/>
              </w:rPr>
            </w:pPr>
            <w:ins w:id="296" w:author="Kitti Orszaghova" w:date="2019-09-04T12:14:00Z">
              <w:r w:rsidRPr="0048655E">
                <w:rPr>
                  <w:rFonts w:cs="Segoe UI"/>
                </w:rPr>
                <w:t>Manažer/Hlavní inženýr projektu</w:t>
              </w:r>
            </w:ins>
          </w:p>
        </w:tc>
        <w:tc>
          <w:tcPr>
            <w:tcW w:w="5584" w:type="dxa"/>
            <w:hideMark/>
          </w:tcPr>
          <w:p w14:paraId="05983389" w14:textId="77777777" w:rsidR="00317625" w:rsidRPr="0048655E" w:rsidRDefault="00317625" w:rsidP="000D25F2">
            <w:pPr>
              <w:pStyle w:val="NormlnNadpistabulky"/>
              <w:spacing w:line="252" w:lineRule="auto"/>
              <w:rPr>
                <w:ins w:id="297" w:author="Kitti Orszaghova" w:date="2019-09-04T12:14:00Z"/>
                <w:rFonts w:ascii="Segoe UI" w:hAnsi="Segoe UI" w:cs="Segoe UI"/>
              </w:rPr>
            </w:pPr>
            <w:ins w:id="298" w:author="Kitti Orszaghova" w:date="2019-09-04T12:14:00Z">
              <w:r w:rsidRPr="0048655E">
                <w:rPr>
                  <w:rFonts w:ascii="Segoe UI" w:hAnsi="Segoe UI" w:cs="Segoe UI"/>
                </w:rPr>
                <w:t>Ing. Miroslav Špitálský</w:t>
              </w:r>
            </w:ins>
          </w:p>
          <w:p w14:paraId="3AFDB32F" w14:textId="77777777" w:rsidR="00317625" w:rsidRPr="0048655E" w:rsidRDefault="00317625" w:rsidP="000D25F2">
            <w:pPr>
              <w:pStyle w:val="Normlntab"/>
              <w:spacing w:line="252" w:lineRule="auto"/>
              <w:rPr>
                <w:ins w:id="299" w:author="Kitti Orszaghova" w:date="2019-09-04T12:14:00Z"/>
                <w:rFonts w:ascii="Segoe UI" w:hAnsi="Segoe UI" w:cs="Segoe UI"/>
              </w:rPr>
            </w:pPr>
            <w:ins w:id="300" w:author="Kitti Orszaghova" w:date="2019-09-04T12:14:00Z">
              <w:r w:rsidRPr="0048655E">
                <w:rPr>
                  <w:rFonts w:ascii="Segoe UI" w:hAnsi="Segoe UI" w:cs="Segoe UI"/>
                </w:rPr>
                <w:t xml:space="preserve">autorizovaný inženýr pro pozemní stavby </w:t>
              </w:r>
            </w:ins>
          </w:p>
          <w:p w14:paraId="31CFF68E" w14:textId="77777777" w:rsidR="00317625" w:rsidRPr="0048655E" w:rsidRDefault="00317625" w:rsidP="000D25F2">
            <w:pPr>
              <w:pStyle w:val="Normlntabodstavec"/>
              <w:spacing w:line="252" w:lineRule="auto"/>
              <w:rPr>
                <w:ins w:id="301" w:author="Kitti Orszaghova" w:date="2019-09-04T12:14:00Z"/>
                <w:rFonts w:ascii="Segoe UI" w:hAnsi="Segoe UI" w:cs="Segoe UI"/>
              </w:rPr>
            </w:pPr>
            <w:ins w:id="302" w:author="Kitti Orszaghova" w:date="2019-09-04T12:14:00Z">
              <w:r w:rsidRPr="0048655E">
                <w:rPr>
                  <w:rFonts w:ascii="Segoe UI" w:hAnsi="Segoe UI" w:cs="Segoe UI"/>
                </w:rPr>
                <w:t>obor IP00, ČKAIT – 0005432</w:t>
              </w:r>
            </w:ins>
          </w:p>
          <w:p w14:paraId="12326F52" w14:textId="77777777" w:rsidR="00317625" w:rsidRPr="0048655E" w:rsidRDefault="00317625" w:rsidP="000D25F2">
            <w:pPr>
              <w:pStyle w:val="Normlntabodstavec"/>
              <w:spacing w:line="252" w:lineRule="auto"/>
              <w:rPr>
                <w:ins w:id="303" w:author="Kitti Orszaghova" w:date="2019-09-04T12:14:00Z"/>
                <w:rFonts w:ascii="Segoe UI" w:hAnsi="Segoe UI" w:cs="Segoe UI"/>
              </w:rPr>
            </w:pPr>
            <w:ins w:id="304" w:author="Kitti Orszaghova" w:date="2019-09-04T12:14:00Z">
              <w:r w:rsidRPr="0048655E">
                <w:rPr>
                  <w:rFonts w:ascii="Segoe UI" w:hAnsi="Segoe UI" w:cs="Segoe UI"/>
                </w:rPr>
                <w:t>SIEBERT + TALAŠ, spol. s r.o.</w:t>
              </w:r>
              <w:r w:rsidRPr="0048655E">
                <w:rPr>
                  <w:rFonts w:ascii="Segoe UI" w:hAnsi="Segoe UI" w:cs="Segoe UI"/>
                  <w:iCs/>
                </w:rPr>
                <w:t xml:space="preserve"> </w:t>
              </w:r>
            </w:ins>
          </w:p>
        </w:tc>
      </w:tr>
      <w:tr w:rsidR="00317625" w14:paraId="46E6A7E7" w14:textId="77777777" w:rsidTr="000D25F2">
        <w:trPr>
          <w:trHeight w:val="364"/>
          <w:ins w:id="305" w:author="Kitti Orszaghova" w:date="2019-09-04T12:14:00Z"/>
        </w:trPr>
        <w:tc>
          <w:tcPr>
            <w:tcW w:w="3594" w:type="dxa"/>
          </w:tcPr>
          <w:p w14:paraId="7DBE23F6" w14:textId="77777777" w:rsidR="00317625" w:rsidRPr="0048655E" w:rsidRDefault="00317625" w:rsidP="000D25F2">
            <w:pPr>
              <w:pStyle w:val="Normlnbezmezer"/>
              <w:spacing w:line="252" w:lineRule="auto"/>
              <w:rPr>
                <w:ins w:id="306" w:author="Kitti Orszaghova" w:date="2019-09-04T12:14:00Z"/>
                <w:rFonts w:cs="Segoe UI"/>
              </w:rPr>
            </w:pPr>
            <w:ins w:id="307" w:author="Kitti Orszaghova" w:date="2019-09-04T12:14:00Z">
              <w:r w:rsidRPr="0048655E">
                <w:rPr>
                  <w:rFonts w:cs="Segoe UI"/>
                </w:rPr>
                <w:t>Zodpovědný projektant:</w:t>
              </w:r>
            </w:ins>
          </w:p>
        </w:tc>
        <w:tc>
          <w:tcPr>
            <w:tcW w:w="5584" w:type="dxa"/>
          </w:tcPr>
          <w:p w14:paraId="02768523" w14:textId="77777777" w:rsidR="00317625" w:rsidRPr="0048655E" w:rsidRDefault="00317625" w:rsidP="000D25F2">
            <w:pPr>
              <w:pStyle w:val="NormlnNadpistabulky"/>
              <w:spacing w:line="252" w:lineRule="auto"/>
              <w:rPr>
                <w:ins w:id="308" w:author="Kitti Orszaghova" w:date="2019-09-04T12:14:00Z"/>
                <w:rFonts w:ascii="Segoe UI" w:hAnsi="Segoe UI" w:cs="Segoe UI"/>
              </w:rPr>
            </w:pPr>
            <w:ins w:id="309" w:author="Kitti Orszaghova" w:date="2019-09-04T12:14:00Z">
              <w:r w:rsidRPr="0048655E">
                <w:rPr>
                  <w:rFonts w:ascii="Segoe UI" w:hAnsi="Segoe UI" w:cs="Segoe UI"/>
                </w:rPr>
                <w:t xml:space="preserve">Ing. </w:t>
              </w:r>
              <w:r>
                <w:rPr>
                  <w:rFonts w:ascii="Segoe UI" w:hAnsi="Segoe UI" w:cs="Segoe UI"/>
                </w:rPr>
                <w:t>Kitti Országhová</w:t>
              </w:r>
            </w:ins>
          </w:p>
          <w:p w14:paraId="17DE516E" w14:textId="77777777" w:rsidR="00317625" w:rsidRPr="0048655E" w:rsidRDefault="00317625" w:rsidP="000D25F2">
            <w:pPr>
              <w:pStyle w:val="Normlntabodstavec"/>
              <w:spacing w:line="252" w:lineRule="auto"/>
              <w:rPr>
                <w:ins w:id="310" w:author="Kitti Orszaghova" w:date="2019-09-04T12:14:00Z"/>
                <w:rFonts w:ascii="Segoe UI" w:hAnsi="Segoe UI" w:cs="Segoe UI"/>
              </w:rPr>
            </w:pPr>
            <w:ins w:id="311" w:author="Kitti Orszaghova" w:date="2019-09-04T12:14:00Z">
              <w:r w:rsidRPr="0048655E">
                <w:rPr>
                  <w:rFonts w:ascii="Segoe UI" w:hAnsi="Segoe UI" w:cs="Segoe UI"/>
                </w:rPr>
                <w:t>SIEBERT + TALAŠ, spol. s r.o.</w:t>
              </w:r>
            </w:ins>
          </w:p>
        </w:tc>
      </w:tr>
      <w:tr w:rsidR="00317625" w14:paraId="4A42B53F" w14:textId="77777777" w:rsidTr="000D25F2">
        <w:trPr>
          <w:trHeight w:val="364"/>
          <w:ins w:id="312" w:author="Kitti Orszaghova" w:date="2019-09-04T12:14:00Z"/>
        </w:trPr>
        <w:tc>
          <w:tcPr>
            <w:tcW w:w="3594" w:type="dxa"/>
          </w:tcPr>
          <w:p w14:paraId="19C42994" w14:textId="77777777" w:rsidR="00317625" w:rsidRPr="0048655E" w:rsidRDefault="00317625" w:rsidP="000D25F2">
            <w:pPr>
              <w:pStyle w:val="Normlnbezmezer"/>
              <w:spacing w:line="252" w:lineRule="auto"/>
              <w:rPr>
                <w:ins w:id="313" w:author="Kitti Orszaghova" w:date="2019-09-04T12:14:00Z"/>
                <w:rFonts w:cs="Segoe UI"/>
              </w:rPr>
            </w:pPr>
          </w:p>
        </w:tc>
        <w:tc>
          <w:tcPr>
            <w:tcW w:w="5584" w:type="dxa"/>
          </w:tcPr>
          <w:p w14:paraId="157BD262" w14:textId="77777777" w:rsidR="00317625" w:rsidRPr="0048655E" w:rsidRDefault="00317625" w:rsidP="000D25F2">
            <w:pPr>
              <w:pStyle w:val="NormlnNadpistabulky"/>
              <w:spacing w:line="252" w:lineRule="auto"/>
              <w:rPr>
                <w:ins w:id="314" w:author="Kitti Orszaghova" w:date="2019-09-04T12:14:00Z"/>
                <w:rFonts w:ascii="Segoe UI" w:hAnsi="Segoe UI" w:cs="Segoe UI"/>
              </w:rPr>
            </w:pPr>
          </w:p>
        </w:tc>
      </w:tr>
      <w:tr w:rsidR="00317625" w14:paraId="5FAC633E" w14:textId="77777777" w:rsidTr="000D25F2">
        <w:trPr>
          <w:trHeight w:val="364"/>
          <w:ins w:id="315" w:author="Kitti Orszaghova" w:date="2019-09-04T12:14:00Z"/>
        </w:trPr>
        <w:tc>
          <w:tcPr>
            <w:tcW w:w="3594" w:type="dxa"/>
            <w:hideMark/>
          </w:tcPr>
          <w:p w14:paraId="7C2FFBD6" w14:textId="77777777" w:rsidR="00317625" w:rsidRPr="0048655E" w:rsidRDefault="00317625" w:rsidP="000D25F2">
            <w:pPr>
              <w:pStyle w:val="Normlnbezmezer"/>
              <w:spacing w:line="252" w:lineRule="auto"/>
              <w:rPr>
                <w:ins w:id="316" w:author="Kitti Orszaghova" w:date="2019-09-04T12:14:00Z"/>
                <w:rFonts w:cs="Segoe UI"/>
              </w:rPr>
            </w:pPr>
            <w:ins w:id="317" w:author="Kitti Orszaghova" w:date="2019-09-04T12:14:00Z">
              <w:r w:rsidRPr="0048655E">
                <w:rPr>
                  <w:rFonts w:cs="Segoe UI"/>
                </w:rPr>
                <w:t>Objekt:</w:t>
              </w:r>
            </w:ins>
          </w:p>
        </w:tc>
        <w:tc>
          <w:tcPr>
            <w:tcW w:w="5584" w:type="dxa"/>
            <w:hideMark/>
          </w:tcPr>
          <w:p w14:paraId="57DD4BA8" w14:textId="3F3EBA6D" w:rsidR="00317625" w:rsidRPr="0048655E" w:rsidRDefault="00317625" w:rsidP="000D25F2">
            <w:pPr>
              <w:pStyle w:val="NormlnNadpistabulky"/>
              <w:spacing w:line="252" w:lineRule="auto"/>
              <w:rPr>
                <w:ins w:id="318" w:author="Kitti Orszaghova" w:date="2019-09-04T12:14:00Z"/>
                <w:rFonts w:ascii="Segoe UI" w:hAnsi="Segoe UI" w:cs="Segoe UI"/>
              </w:rPr>
            </w:pPr>
            <w:ins w:id="319" w:author="Kitti Orszaghova" w:date="2019-09-04T12:14:00Z">
              <w:r w:rsidRPr="0048655E">
                <w:rPr>
                  <w:rFonts w:ascii="Segoe UI" w:hAnsi="Segoe UI" w:cs="Segoe UI"/>
                </w:rPr>
                <w:t xml:space="preserve">SO </w:t>
              </w:r>
              <w:r>
                <w:rPr>
                  <w:rFonts w:ascii="Segoe UI" w:hAnsi="Segoe UI" w:cs="Segoe UI"/>
                </w:rPr>
                <w:t>02</w:t>
              </w:r>
            </w:ins>
            <w:ins w:id="320" w:author="Kitti Orszaghova" w:date="2019-09-04T12:15:00Z">
              <w:r>
                <w:rPr>
                  <w:rFonts w:ascii="Segoe UI" w:hAnsi="Segoe UI" w:cs="Segoe UI"/>
                </w:rPr>
                <w:t>01 – REKONSTRUKCE A PŘÍSTABVA</w:t>
              </w:r>
            </w:ins>
          </w:p>
        </w:tc>
      </w:tr>
      <w:tr w:rsidR="00317625" w14:paraId="45C2BB59" w14:textId="77777777" w:rsidTr="000D25F2">
        <w:trPr>
          <w:trHeight w:val="364"/>
          <w:ins w:id="321" w:author="Kitti Orszaghova" w:date="2019-09-04T12:14:00Z"/>
        </w:trPr>
        <w:tc>
          <w:tcPr>
            <w:tcW w:w="3594" w:type="dxa"/>
            <w:hideMark/>
          </w:tcPr>
          <w:p w14:paraId="73681AFC" w14:textId="77777777" w:rsidR="00317625" w:rsidRPr="0048655E" w:rsidRDefault="00317625" w:rsidP="000D25F2">
            <w:pPr>
              <w:pStyle w:val="Normlnbezmezer"/>
              <w:spacing w:line="252" w:lineRule="auto"/>
              <w:rPr>
                <w:ins w:id="322" w:author="Kitti Orszaghova" w:date="2019-09-04T12:14:00Z"/>
                <w:rFonts w:cs="Segoe UI"/>
              </w:rPr>
            </w:pPr>
            <w:ins w:id="323" w:author="Kitti Orszaghova" w:date="2019-09-04T12:14:00Z">
              <w:r w:rsidRPr="0048655E">
                <w:rPr>
                  <w:rFonts w:cs="Segoe UI"/>
                </w:rPr>
                <w:t>Zodpovědný projektant objektu:</w:t>
              </w:r>
            </w:ins>
          </w:p>
        </w:tc>
        <w:tc>
          <w:tcPr>
            <w:tcW w:w="5584" w:type="dxa"/>
            <w:hideMark/>
          </w:tcPr>
          <w:p w14:paraId="7BE0311A" w14:textId="77777777" w:rsidR="00317625" w:rsidRPr="0048655E" w:rsidRDefault="00317625" w:rsidP="000D25F2">
            <w:pPr>
              <w:pStyle w:val="NormlnNadpistabulky"/>
              <w:spacing w:line="252" w:lineRule="auto"/>
              <w:rPr>
                <w:ins w:id="324" w:author="Kitti Orszaghova" w:date="2019-09-04T12:14:00Z"/>
                <w:rFonts w:ascii="Segoe UI" w:hAnsi="Segoe UI" w:cs="Segoe UI"/>
              </w:rPr>
            </w:pPr>
            <w:ins w:id="325" w:author="Kitti Orszaghova" w:date="2019-09-04T12:14:00Z">
              <w:r w:rsidRPr="0048655E">
                <w:rPr>
                  <w:rFonts w:ascii="Segoe UI" w:hAnsi="Segoe UI" w:cs="Segoe UI"/>
                </w:rPr>
                <w:t xml:space="preserve">Ing. </w:t>
              </w:r>
              <w:r>
                <w:rPr>
                  <w:rFonts w:ascii="Segoe UI" w:hAnsi="Segoe UI" w:cs="Segoe UI"/>
                </w:rPr>
                <w:t>Kitti Országhová</w:t>
              </w:r>
            </w:ins>
          </w:p>
          <w:p w14:paraId="62C8A083" w14:textId="77777777" w:rsidR="00317625" w:rsidRPr="0048655E" w:rsidRDefault="00317625" w:rsidP="000D25F2">
            <w:pPr>
              <w:pStyle w:val="Normlntabodstavec"/>
              <w:spacing w:line="252" w:lineRule="auto"/>
              <w:rPr>
                <w:ins w:id="326" w:author="Kitti Orszaghova" w:date="2019-09-04T12:14:00Z"/>
                <w:rFonts w:ascii="Segoe UI" w:hAnsi="Segoe UI" w:cs="Segoe UI"/>
              </w:rPr>
            </w:pPr>
            <w:ins w:id="327" w:author="Kitti Orszaghova" w:date="2019-09-04T12:14:00Z">
              <w:r w:rsidRPr="0048655E">
                <w:rPr>
                  <w:rFonts w:ascii="Segoe UI" w:hAnsi="Segoe UI" w:cs="Segoe UI"/>
                </w:rPr>
                <w:t>SIEBERT + TALAŠ, spol. s r.o.</w:t>
              </w:r>
            </w:ins>
          </w:p>
        </w:tc>
      </w:tr>
    </w:tbl>
    <w:p w14:paraId="5A9A258A" w14:textId="77777777" w:rsidR="00317625" w:rsidRDefault="00317625" w:rsidP="00317625">
      <w:pPr>
        <w:pStyle w:val="STNADPIS1"/>
        <w:numPr>
          <w:ilvl w:val="0"/>
          <w:numId w:val="0"/>
        </w:numPr>
        <w:rPr>
          <w:ins w:id="328" w:author="Kitti Orszaghova" w:date="2019-09-04T12:14:00Z"/>
        </w:rPr>
      </w:pPr>
    </w:p>
    <w:p w14:paraId="5B885071" w14:textId="669F01A9" w:rsidR="00047512" w:rsidRDefault="00047512">
      <w:pPr>
        <w:jc w:val="left"/>
        <w:rPr>
          <w:ins w:id="329" w:author="Kitti Orszaghova" w:date="2019-09-04T12:14:00Z"/>
          <w:rFonts w:ascii="Segoe UI" w:hAnsi="Segoe UI"/>
          <w:color w:val="262626" w:themeColor="text1" w:themeTint="D9"/>
        </w:rPr>
      </w:pPr>
    </w:p>
    <w:p w14:paraId="7D0FAB20" w14:textId="5D24D8B1" w:rsidR="00317625" w:rsidRDefault="00317625">
      <w:pPr>
        <w:jc w:val="left"/>
        <w:rPr>
          <w:ins w:id="330" w:author="Kitti Orszaghova" w:date="2019-09-04T12:14:00Z"/>
          <w:rFonts w:ascii="Segoe UI" w:hAnsi="Segoe UI"/>
          <w:color w:val="262626" w:themeColor="text1" w:themeTint="D9"/>
        </w:rPr>
      </w:pPr>
    </w:p>
    <w:p w14:paraId="6999F80F" w14:textId="69B40AAE" w:rsidR="00317625" w:rsidRDefault="00317625">
      <w:pPr>
        <w:jc w:val="left"/>
        <w:rPr>
          <w:ins w:id="331" w:author="Kitti Orszaghova" w:date="2019-09-04T12:14:00Z"/>
          <w:rFonts w:ascii="Segoe UI" w:hAnsi="Segoe UI"/>
          <w:color w:val="262626" w:themeColor="text1" w:themeTint="D9"/>
        </w:rPr>
      </w:pPr>
    </w:p>
    <w:p w14:paraId="3B0AA348" w14:textId="3B57C59A" w:rsidR="00317625" w:rsidRDefault="00317625">
      <w:pPr>
        <w:jc w:val="left"/>
        <w:rPr>
          <w:ins w:id="332" w:author="Kitti Orszaghova" w:date="2019-09-04T12:14:00Z"/>
          <w:rFonts w:ascii="Segoe UI" w:hAnsi="Segoe UI"/>
          <w:color w:val="262626" w:themeColor="text1" w:themeTint="D9"/>
        </w:rPr>
      </w:pPr>
    </w:p>
    <w:p w14:paraId="314478F1" w14:textId="39FB4DB6" w:rsidR="00317625" w:rsidRDefault="00317625">
      <w:pPr>
        <w:jc w:val="left"/>
        <w:rPr>
          <w:ins w:id="333" w:author="Kitti Orszaghova" w:date="2019-09-04T12:14:00Z"/>
          <w:rFonts w:ascii="Segoe UI" w:hAnsi="Segoe UI"/>
          <w:color w:val="262626" w:themeColor="text1" w:themeTint="D9"/>
        </w:rPr>
      </w:pPr>
    </w:p>
    <w:p w14:paraId="78E11103" w14:textId="7CDBC745" w:rsidR="00317625" w:rsidRDefault="00317625">
      <w:pPr>
        <w:jc w:val="left"/>
        <w:rPr>
          <w:ins w:id="334" w:author="Kitti Orszaghova" w:date="2019-09-04T12:14:00Z"/>
          <w:rFonts w:ascii="Segoe UI" w:hAnsi="Segoe UI"/>
          <w:color w:val="262626" w:themeColor="text1" w:themeTint="D9"/>
        </w:rPr>
      </w:pPr>
    </w:p>
    <w:p w14:paraId="16788C9E" w14:textId="23939822" w:rsidR="00317625" w:rsidRDefault="00317625">
      <w:pPr>
        <w:jc w:val="left"/>
        <w:rPr>
          <w:ins w:id="335" w:author="Kitti Orszaghova" w:date="2019-09-04T12:14:00Z"/>
          <w:rFonts w:ascii="Segoe UI" w:hAnsi="Segoe UI"/>
          <w:color w:val="262626" w:themeColor="text1" w:themeTint="D9"/>
        </w:rPr>
      </w:pPr>
    </w:p>
    <w:p w14:paraId="70400ADE" w14:textId="582C61CD" w:rsidR="00317625" w:rsidRDefault="00317625">
      <w:pPr>
        <w:jc w:val="left"/>
        <w:rPr>
          <w:ins w:id="336" w:author="Kitti Orszaghova" w:date="2019-09-04T12:14:00Z"/>
          <w:rFonts w:ascii="Segoe UI" w:hAnsi="Segoe UI"/>
          <w:color w:val="262626" w:themeColor="text1" w:themeTint="D9"/>
        </w:rPr>
      </w:pPr>
    </w:p>
    <w:p w14:paraId="39B0CF76" w14:textId="3E206892" w:rsidR="00317625" w:rsidRDefault="00317625">
      <w:pPr>
        <w:jc w:val="left"/>
        <w:rPr>
          <w:ins w:id="337" w:author="Kitti Orszaghova" w:date="2019-09-04T12:14:00Z"/>
          <w:rFonts w:ascii="Segoe UI" w:hAnsi="Segoe UI"/>
          <w:color w:val="262626" w:themeColor="text1" w:themeTint="D9"/>
        </w:rPr>
      </w:pPr>
    </w:p>
    <w:p w14:paraId="7C586DBF" w14:textId="338A38D1" w:rsidR="00317625" w:rsidRDefault="00317625">
      <w:pPr>
        <w:jc w:val="left"/>
        <w:rPr>
          <w:ins w:id="338" w:author="Kitti Orszaghova" w:date="2019-09-04T12:14:00Z"/>
          <w:rFonts w:ascii="Segoe UI" w:hAnsi="Segoe UI"/>
          <w:color w:val="262626" w:themeColor="text1" w:themeTint="D9"/>
        </w:rPr>
      </w:pPr>
    </w:p>
    <w:p w14:paraId="58B27155" w14:textId="77777777" w:rsidR="00317625" w:rsidRDefault="00317625">
      <w:pPr>
        <w:jc w:val="left"/>
        <w:rPr>
          <w:ins w:id="339" w:author="JANECEK TOMAS" w:date="2019-09-02T19:19:00Z"/>
          <w:rFonts w:ascii="Segoe UI" w:hAnsi="Segoe UI"/>
          <w:color w:val="262626" w:themeColor="text1" w:themeTint="D9"/>
        </w:rPr>
      </w:pPr>
    </w:p>
    <w:p w14:paraId="654320FF" w14:textId="00A881CD" w:rsidR="00D7349C" w:rsidRPr="00A01C2C" w:rsidRDefault="00D7349C">
      <w:pPr>
        <w:pStyle w:val="STNADPIS1"/>
      </w:pPr>
      <w:bookmarkStart w:id="340" w:name="_Toc18491709"/>
      <w:r w:rsidRPr="00A01C2C">
        <w:lastRenderedPageBreak/>
        <w:t>Účel objektu</w:t>
      </w:r>
      <w:r w:rsidR="00892973" w:rsidRPr="00A01C2C">
        <w:t xml:space="preserve">, </w:t>
      </w:r>
      <w:r w:rsidR="00892973" w:rsidRPr="00130F2A">
        <w:t>funkční</w:t>
      </w:r>
      <w:r w:rsidR="00892973" w:rsidRPr="00A01C2C">
        <w:t xml:space="preserve"> náplň</w:t>
      </w:r>
      <w:bookmarkEnd w:id="340"/>
    </w:p>
    <w:p w14:paraId="17A5A378" w14:textId="2A03ED95" w:rsidR="004A2682" w:rsidRPr="00A01C2C" w:rsidRDefault="004A2682" w:rsidP="00A01C2C">
      <w:pPr>
        <w:pStyle w:val="STNORMLN-2"/>
      </w:pPr>
      <w:r w:rsidRPr="00A01C2C">
        <w:t xml:space="preserve">Záměrem investora a obsahem předkládané projektové dokumentace </w:t>
      </w:r>
      <w:del w:id="341" w:author="Kitti Orszaghova" w:date="2019-11-14T17:00:00Z">
        <w:r w:rsidRPr="00A01C2C" w:rsidDel="00F00868">
          <w:delText>je rekonstrukce</w:delText>
        </w:r>
      </w:del>
      <w:ins w:id="342" w:author="Kitti Orszaghova" w:date="2019-11-14T17:00:00Z">
        <w:r w:rsidR="00F00868">
          <w:t>jsou stavební úpravy</w:t>
        </w:r>
      </w:ins>
      <w:r w:rsidRPr="00A01C2C">
        <w:t xml:space="preserve"> </w:t>
      </w:r>
      <w:r w:rsidRPr="0079461E">
        <w:rPr>
          <w:rStyle w:val="STNADPIS-3bezciselChar"/>
          <w:rFonts w:eastAsiaTheme="minorHAnsi" w:cstheme="minorBidi"/>
          <w:b w:val="0"/>
          <w:sz w:val="20"/>
          <w:szCs w:val="20"/>
        </w:rPr>
        <w:t>rodinného domu, která zahrnuje přístavbu, zateplení pláště stavby a přestavbu vnitřní dispozice</w:t>
      </w:r>
      <w:r w:rsidR="00E21149" w:rsidRPr="0079461E">
        <w:rPr>
          <w:rStyle w:val="STNADPIS-3bezciselChar"/>
          <w:rFonts w:eastAsiaTheme="minorHAnsi" w:cstheme="minorBidi"/>
          <w:b w:val="0"/>
          <w:sz w:val="20"/>
          <w:szCs w:val="20"/>
        </w:rPr>
        <w:t xml:space="preserve"> stávající stavby. </w:t>
      </w:r>
      <w:ins w:id="343" w:author="Kitti Orszaghova" w:date="2019-11-07T16:13:00Z">
        <w:r w:rsidR="000D25F2" w:rsidRPr="000D25F2">
          <w:rPr>
            <w:rStyle w:val="STNADPIS-3bezciselChar"/>
            <w:rFonts w:eastAsiaTheme="minorHAnsi" w:cstheme="minorBidi"/>
            <w:b w:val="0"/>
            <w:sz w:val="20"/>
            <w:szCs w:val="20"/>
          </w:rPr>
          <w:t>Objekt bude sloužit k poskytování sociálních služeb.</w:t>
        </w:r>
        <w:r w:rsidR="000D25F2">
          <w:rPr>
            <w:rStyle w:val="STNADPIS-3bezciselChar"/>
            <w:rFonts w:eastAsiaTheme="minorHAnsi" w:cstheme="minorBidi"/>
            <w:b w:val="0"/>
            <w:sz w:val="20"/>
            <w:szCs w:val="20"/>
          </w:rPr>
          <w:t xml:space="preserve"> </w:t>
        </w:r>
      </w:ins>
      <w:r w:rsidR="00E21149" w:rsidRPr="0079461E">
        <w:rPr>
          <w:rStyle w:val="STNADPIS-3bezciselChar"/>
          <w:rFonts w:eastAsiaTheme="minorHAnsi" w:cstheme="minorBidi"/>
          <w:b w:val="0"/>
          <w:sz w:val="20"/>
          <w:szCs w:val="20"/>
        </w:rPr>
        <w:t>Budovu budou využívat k bydlení osoby s </w:t>
      </w:r>
      <w:proofErr w:type="spellStart"/>
      <w:r w:rsidR="00E21149" w:rsidRPr="0079461E">
        <w:rPr>
          <w:rStyle w:val="STNADPIS-3bezciselChar"/>
          <w:rFonts w:eastAsiaTheme="minorHAnsi" w:cstheme="minorBidi"/>
          <w:b w:val="0"/>
          <w:sz w:val="20"/>
          <w:szCs w:val="20"/>
        </w:rPr>
        <w:t>nízkofunkčním</w:t>
      </w:r>
      <w:proofErr w:type="spellEnd"/>
      <w:r w:rsidR="00E21149" w:rsidRPr="0079461E">
        <w:rPr>
          <w:rStyle w:val="STNADPIS-3bezciselChar"/>
          <w:rFonts w:eastAsiaTheme="minorHAnsi" w:cstheme="minorBidi"/>
          <w:b w:val="0"/>
          <w:sz w:val="20"/>
          <w:szCs w:val="20"/>
        </w:rPr>
        <w:t xml:space="preserve"> autizmem společně </w:t>
      </w:r>
      <w:r w:rsidR="00E21149" w:rsidRPr="0079461E">
        <w:t>s pečovateli.</w:t>
      </w:r>
    </w:p>
    <w:p w14:paraId="48C89971" w14:textId="52B34DEE" w:rsidR="00E21149" w:rsidRDefault="00E21149" w:rsidP="0079461E">
      <w:pPr>
        <w:pStyle w:val="STNORMLN-2"/>
      </w:pPr>
    </w:p>
    <w:p w14:paraId="43C1810C" w14:textId="2BB6F01A" w:rsidR="00E21149" w:rsidRDefault="00892973" w:rsidP="0079461E">
      <w:pPr>
        <w:pStyle w:val="STNADPIS1"/>
      </w:pPr>
      <w:bookmarkStart w:id="344" w:name="_Toc18491710"/>
      <w:r>
        <w:t>Kapacitní údaje</w:t>
      </w:r>
      <w:bookmarkEnd w:id="344"/>
    </w:p>
    <w:p w14:paraId="04521B86" w14:textId="77777777" w:rsidR="00892973" w:rsidRPr="00904061" w:rsidRDefault="00892973" w:rsidP="00A01C2C">
      <w:pPr>
        <w:pStyle w:val="STodrkyabc"/>
        <w:numPr>
          <w:ilvl w:val="0"/>
          <w:numId w:val="33"/>
        </w:numPr>
      </w:pPr>
      <w:bookmarkStart w:id="345" w:name="_Hlk18393903"/>
      <w:r w:rsidRPr="00904061">
        <w:t>Stávající stav</w:t>
      </w:r>
    </w:p>
    <w:p w14:paraId="5CF6A7B7" w14:textId="5771ACAB" w:rsidR="00892973" w:rsidRPr="00904061" w:rsidRDefault="00892973" w:rsidP="005B2270">
      <w:pPr>
        <w:pStyle w:val="STNORMLN-2"/>
        <w:tabs>
          <w:tab w:val="right" w:pos="6804"/>
        </w:tabs>
        <w:ind w:left="709"/>
        <w:rPr>
          <w:vertAlign w:val="superscript"/>
        </w:rPr>
      </w:pPr>
      <w:r w:rsidRPr="00904061">
        <w:t>Zastavěná plocha stávající stavby:</w:t>
      </w:r>
      <w:r w:rsidRPr="00904061">
        <w:tab/>
      </w:r>
      <w:r w:rsidR="00290B95">
        <w:t>135</w:t>
      </w:r>
      <w:r w:rsidR="00290B95" w:rsidRPr="00904061">
        <w:t xml:space="preserve"> </w:t>
      </w:r>
      <w:r w:rsidRPr="00904061">
        <w:t>m</w:t>
      </w:r>
      <w:r w:rsidRPr="00904061">
        <w:rPr>
          <w:vertAlign w:val="superscript"/>
        </w:rPr>
        <w:t>2</w:t>
      </w:r>
    </w:p>
    <w:p w14:paraId="7D8CFA1E" w14:textId="3EFA0A91" w:rsidR="00892973" w:rsidRPr="00904061" w:rsidRDefault="00892973" w:rsidP="005B2270">
      <w:pPr>
        <w:pStyle w:val="STNORMLN-2"/>
        <w:tabs>
          <w:tab w:val="right" w:pos="6804"/>
        </w:tabs>
        <w:ind w:left="709"/>
      </w:pPr>
      <w:r w:rsidRPr="00904061">
        <w:t>Obestavěný prostor stávající stavby:</w:t>
      </w:r>
      <w:r w:rsidRPr="00904061">
        <w:tab/>
        <w:t>876 m</w:t>
      </w:r>
      <w:r w:rsidRPr="00904061">
        <w:rPr>
          <w:vertAlign w:val="superscript"/>
        </w:rPr>
        <w:t>3</w:t>
      </w:r>
    </w:p>
    <w:p w14:paraId="24643B4C" w14:textId="77777777" w:rsidR="00892973" w:rsidRPr="00904061" w:rsidRDefault="00892973" w:rsidP="00A01C2C">
      <w:pPr>
        <w:pStyle w:val="STodrkyabc"/>
      </w:pPr>
      <w:r w:rsidRPr="00904061">
        <w:t>Rekonstrukce a přístavba</w:t>
      </w:r>
    </w:p>
    <w:p w14:paraId="3443A9C1" w14:textId="18DB08F5" w:rsidR="00892973" w:rsidRPr="00904061" w:rsidRDefault="00892973" w:rsidP="005B2270">
      <w:pPr>
        <w:pStyle w:val="STNORMLN-2"/>
        <w:tabs>
          <w:tab w:val="right" w:pos="6804"/>
        </w:tabs>
        <w:ind w:left="709"/>
      </w:pPr>
      <w:r w:rsidRPr="00904061">
        <w:t>Zastavěná plocha rekonstruované stavby:</w:t>
      </w:r>
      <w:r w:rsidR="00047512">
        <w:tab/>
      </w:r>
      <w:r w:rsidR="00290B95" w:rsidRPr="00904061">
        <w:t>13</w:t>
      </w:r>
      <w:r w:rsidR="00290B95">
        <w:t>4</w:t>
      </w:r>
      <w:r w:rsidR="00290B95" w:rsidRPr="00904061">
        <w:t xml:space="preserve"> </w:t>
      </w:r>
      <w:r w:rsidRPr="00904061">
        <w:t>m</w:t>
      </w:r>
      <w:r w:rsidRPr="00047512">
        <w:rPr>
          <w:vertAlign w:val="superscript"/>
        </w:rPr>
        <w:t>2</w:t>
      </w:r>
    </w:p>
    <w:p w14:paraId="22D40E1B" w14:textId="25F3612B" w:rsidR="00892973" w:rsidRPr="00904061" w:rsidRDefault="00892973" w:rsidP="005B2270">
      <w:pPr>
        <w:pStyle w:val="STNORMLN-2"/>
        <w:tabs>
          <w:tab w:val="right" w:pos="6804"/>
        </w:tabs>
        <w:ind w:left="709"/>
      </w:pPr>
      <w:r w:rsidRPr="00904061">
        <w:t>Obestavěný prostor rekonstruované stavby:</w:t>
      </w:r>
      <w:r w:rsidR="00047512">
        <w:tab/>
      </w:r>
      <w:r w:rsidRPr="00904061">
        <w:t>865 m</w:t>
      </w:r>
      <w:r w:rsidRPr="00047512">
        <w:rPr>
          <w:vertAlign w:val="superscript"/>
        </w:rPr>
        <w:t>3</w:t>
      </w:r>
    </w:p>
    <w:p w14:paraId="3C2DF61A" w14:textId="04E37103" w:rsidR="00892973" w:rsidRPr="0079461E" w:rsidRDefault="00892973" w:rsidP="005B2270">
      <w:pPr>
        <w:pStyle w:val="STNORMLN-2"/>
        <w:tabs>
          <w:tab w:val="right" w:pos="6804"/>
        </w:tabs>
        <w:ind w:left="709"/>
      </w:pPr>
      <w:r w:rsidRPr="00904061">
        <w:t>Zastavěná plocha přístavby:</w:t>
      </w:r>
      <w:r w:rsidRPr="00904061">
        <w:tab/>
        <w:t>58,</w:t>
      </w:r>
      <w:r w:rsidR="00290B95">
        <w:t>5</w:t>
      </w:r>
      <w:r w:rsidR="00290B95" w:rsidRPr="00904061">
        <w:t xml:space="preserve"> </w:t>
      </w:r>
      <w:r w:rsidRPr="00904061">
        <w:t>m</w:t>
      </w:r>
      <w:r w:rsidRPr="00047512">
        <w:rPr>
          <w:vertAlign w:val="superscript"/>
        </w:rPr>
        <w:t>2</w:t>
      </w:r>
    </w:p>
    <w:p w14:paraId="4A472A8C" w14:textId="587B54B8" w:rsidR="00892973" w:rsidRDefault="00892973" w:rsidP="005B2270">
      <w:pPr>
        <w:pStyle w:val="STNORMLN-2"/>
        <w:tabs>
          <w:tab w:val="right" w:pos="6804"/>
        </w:tabs>
        <w:ind w:left="709"/>
      </w:pPr>
      <w:r w:rsidRPr="00904061">
        <w:t>Obestavěný prostor přístavby:</w:t>
      </w:r>
      <w:r w:rsidRPr="00904061">
        <w:tab/>
      </w:r>
      <w:r>
        <w:t>258</w:t>
      </w:r>
      <w:r w:rsidRPr="00904061">
        <w:t xml:space="preserve"> m</w:t>
      </w:r>
      <w:r w:rsidRPr="00047512">
        <w:rPr>
          <w:vertAlign w:val="superscript"/>
        </w:rPr>
        <w:t>3</w:t>
      </w:r>
    </w:p>
    <w:p w14:paraId="2738144D" w14:textId="0E6DF555" w:rsidR="00892973" w:rsidRDefault="00892973" w:rsidP="005B2270">
      <w:pPr>
        <w:pStyle w:val="STNORMLN-2"/>
        <w:tabs>
          <w:tab w:val="right" w:pos="6804"/>
        </w:tabs>
        <w:ind w:left="709"/>
      </w:pPr>
      <w:r>
        <w:t>Užitná plocha:</w:t>
      </w:r>
    </w:p>
    <w:p w14:paraId="2D6FA6D7" w14:textId="2B69733B" w:rsidR="00892973" w:rsidRPr="00904061" w:rsidRDefault="00892973" w:rsidP="005B2270">
      <w:pPr>
        <w:pStyle w:val="STODRKY"/>
        <w:tabs>
          <w:tab w:val="left" w:pos="2835"/>
        </w:tabs>
        <w:ind w:left="1134" w:hanging="283"/>
      </w:pPr>
      <w:r>
        <w:t>Přízemí:</w:t>
      </w:r>
      <w:r>
        <w:tab/>
        <w:t>53 m</w:t>
      </w:r>
      <w:r>
        <w:rPr>
          <w:vertAlign w:val="superscript"/>
        </w:rPr>
        <w:t>2</w:t>
      </w:r>
    </w:p>
    <w:p w14:paraId="2F6049EB" w14:textId="07765E80" w:rsidR="00892973" w:rsidRPr="00904061" w:rsidRDefault="00892973" w:rsidP="005B2270">
      <w:pPr>
        <w:pStyle w:val="STODRKY"/>
        <w:tabs>
          <w:tab w:val="left" w:pos="2835"/>
        </w:tabs>
        <w:ind w:left="1134" w:hanging="283"/>
      </w:pPr>
      <w:r>
        <w:t>Mezipatro:</w:t>
      </w:r>
      <w:r>
        <w:tab/>
        <w:t>73 m</w:t>
      </w:r>
      <w:r>
        <w:rPr>
          <w:vertAlign w:val="superscript"/>
        </w:rPr>
        <w:t>2</w:t>
      </w:r>
    </w:p>
    <w:p w14:paraId="1C007E9C" w14:textId="63141396" w:rsidR="00892973" w:rsidRPr="00904061" w:rsidRDefault="00892973" w:rsidP="005B2270">
      <w:pPr>
        <w:pStyle w:val="STODRKY"/>
        <w:tabs>
          <w:tab w:val="left" w:pos="2835"/>
        </w:tabs>
        <w:ind w:left="1134" w:hanging="283"/>
      </w:pPr>
      <w:r>
        <w:t>1. patro:</w:t>
      </w:r>
      <w:r>
        <w:tab/>
        <w:t>56 m</w:t>
      </w:r>
      <w:r>
        <w:rPr>
          <w:vertAlign w:val="superscript"/>
        </w:rPr>
        <w:t>2</w:t>
      </w:r>
    </w:p>
    <w:p w14:paraId="5A05F007" w14:textId="14405F73" w:rsidR="00892973" w:rsidRPr="0035721A" w:rsidRDefault="00892973" w:rsidP="005B2270">
      <w:pPr>
        <w:pStyle w:val="STNORMLN-2"/>
        <w:tabs>
          <w:tab w:val="left" w:pos="6096"/>
        </w:tabs>
        <w:ind w:left="709"/>
      </w:pPr>
      <w:r w:rsidRPr="0035721A">
        <w:t>Celková kapacita trvale přítomných zaměstnanců</w:t>
      </w:r>
      <w:r w:rsidRPr="0035721A">
        <w:tab/>
      </w:r>
      <w:r>
        <w:t xml:space="preserve">1 </w:t>
      </w:r>
      <w:r w:rsidR="005C357A">
        <w:t>zaměstnanec</w:t>
      </w:r>
    </w:p>
    <w:p w14:paraId="6EDFEEB7" w14:textId="360F42EA" w:rsidR="00892973" w:rsidRDefault="00892973" w:rsidP="005B2270">
      <w:pPr>
        <w:pStyle w:val="STNORMLN-2"/>
        <w:tabs>
          <w:tab w:val="left" w:pos="6096"/>
        </w:tabs>
        <w:ind w:left="709"/>
      </w:pPr>
      <w:r w:rsidRPr="0035721A">
        <w:t xml:space="preserve">Celková kapacita </w:t>
      </w:r>
      <w:r>
        <w:t>ubytovaných osob</w:t>
      </w:r>
      <w:r w:rsidRPr="0035721A">
        <w:t xml:space="preserve"> </w:t>
      </w:r>
      <w:r w:rsidRPr="0035721A">
        <w:tab/>
      </w:r>
      <w:r>
        <w:t xml:space="preserve">6 </w:t>
      </w:r>
      <w:r w:rsidR="005C357A">
        <w:t>osob</w:t>
      </w:r>
    </w:p>
    <w:bookmarkEnd w:id="345"/>
    <w:p w14:paraId="07F90DA5" w14:textId="77777777" w:rsidR="00466129" w:rsidRDefault="00466129" w:rsidP="00A01C2C">
      <w:pPr>
        <w:pStyle w:val="STNORMLN-2"/>
      </w:pPr>
    </w:p>
    <w:p w14:paraId="14E26CA3" w14:textId="67F02733" w:rsidR="00C02181" w:rsidRPr="00A01C2C" w:rsidRDefault="00466129" w:rsidP="0079461E">
      <w:pPr>
        <w:pStyle w:val="STNADPIS1"/>
      </w:pPr>
      <w:bookmarkStart w:id="346" w:name="_Toc14187854"/>
      <w:bookmarkStart w:id="347" w:name="_Toc14257822"/>
      <w:bookmarkStart w:id="348" w:name="_Toc14335677"/>
      <w:bookmarkStart w:id="349" w:name="_Toc14445690"/>
      <w:bookmarkStart w:id="350" w:name="_Toc14187855"/>
      <w:bookmarkStart w:id="351" w:name="_Toc14257823"/>
      <w:bookmarkStart w:id="352" w:name="_Toc14335678"/>
      <w:bookmarkStart w:id="353" w:name="_Toc14445691"/>
      <w:bookmarkStart w:id="354" w:name="_Toc14187864"/>
      <w:bookmarkStart w:id="355" w:name="_Toc14257832"/>
      <w:bookmarkStart w:id="356" w:name="_Toc14335687"/>
      <w:bookmarkStart w:id="357" w:name="_Toc14445700"/>
      <w:bookmarkStart w:id="358" w:name="_Toc18491711"/>
      <w:bookmarkEnd w:id="346"/>
      <w:bookmarkEnd w:id="347"/>
      <w:bookmarkEnd w:id="348"/>
      <w:bookmarkEnd w:id="349"/>
      <w:bookmarkEnd w:id="350"/>
      <w:bookmarkEnd w:id="351"/>
      <w:bookmarkEnd w:id="352"/>
      <w:bookmarkEnd w:id="353"/>
      <w:bookmarkEnd w:id="354"/>
      <w:bookmarkEnd w:id="355"/>
      <w:bookmarkEnd w:id="356"/>
      <w:bookmarkEnd w:id="357"/>
      <w:bookmarkEnd w:id="1"/>
      <w:r w:rsidRPr="00A01C2C">
        <w:t>Architektonické, výtvarné, materiálové a dispoziční řešení stavby</w:t>
      </w:r>
      <w:bookmarkEnd w:id="358"/>
    </w:p>
    <w:p w14:paraId="7A084629" w14:textId="73F9F7A0" w:rsidR="0059228C" w:rsidRPr="00A01C2C" w:rsidRDefault="0059228C" w:rsidP="00F00868">
      <w:pPr>
        <w:pStyle w:val="STNADPIS2"/>
        <w:pPrChange w:id="359" w:author="Kitti Orszaghova" w:date="2019-11-14T17:02:00Z">
          <w:pPr>
            <w:pStyle w:val="STNADPIS2"/>
          </w:pPr>
        </w:pPrChange>
      </w:pPr>
      <w:bookmarkStart w:id="360" w:name="_Toc18491712"/>
      <w:r w:rsidRPr="00A01C2C">
        <w:t>Stávající stav</w:t>
      </w:r>
      <w:bookmarkEnd w:id="360"/>
    </w:p>
    <w:p w14:paraId="6E3C3A5E" w14:textId="4DC0996E" w:rsidR="00ED1A21" w:rsidRDefault="00ED1A21" w:rsidP="00A01C2C">
      <w:pPr>
        <w:pStyle w:val="STNORMLN-2"/>
      </w:pPr>
      <w:bookmarkStart w:id="361" w:name="_Hlk18393728"/>
      <w:r>
        <w:t xml:space="preserve">Stávající stavba je samostatnou volně stojící </w:t>
      </w:r>
      <w:r w:rsidR="007D7C64">
        <w:t>budovou</w:t>
      </w:r>
      <w:r>
        <w:t xml:space="preserve"> z 30–40 let minulého století. Po uvedení do</w:t>
      </w:r>
      <w:r w:rsidR="00A01C2C">
        <w:t> </w:t>
      </w:r>
      <w:r>
        <w:t>provozu byl objekt půdorysu tvaru „L“ s přístupovým venkovním schodištěm zapuštěným do objektu. Po 2. světové válce objekt patřil podniku SZZ Mladá Boleslav. V roce 1986 byla povolena drobná přístavba vstupu, původně venkovní přístupové schodiště bylo uzavřeno vstupní předsazenou verandou v mnohoúhelníkovém tvaru. V roce 1992 byla atelierem ARSPRO Mladá Boleslav vyprojektována přístavba západního křídla objektu. Přístavba byla v následujících letech realizována. Objekt je</w:t>
      </w:r>
      <w:r w:rsidR="00A01C2C">
        <w:t> </w:t>
      </w:r>
      <w:r>
        <w:t>dvoupodlažní, s plochou střechou čtvercového tvaru základního rozměru 11,1 x 11,1 m celkové výšky 7,4 m.</w:t>
      </w:r>
    </w:p>
    <w:p w14:paraId="17982090" w14:textId="70CB0087" w:rsidR="00ED1A21" w:rsidRDefault="00ED1A21" w:rsidP="00A01C2C">
      <w:pPr>
        <w:pStyle w:val="STNORMLN-2"/>
      </w:pPr>
      <w:r>
        <w:t xml:space="preserve">Stávající objekt byl realizován klasicky jako zděný cihlový, se železobetonovými žebříkovými stropy. Předpokládané zastřešení objektu je </w:t>
      </w:r>
      <w:r w:rsidR="007D7C64">
        <w:t>klasickým dřevěným trámovým stropem</w:t>
      </w:r>
      <w:r>
        <w:t xml:space="preserve"> s násypem ve spádu ke</w:t>
      </w:r>
      <w:r w:rsidR="00A01C2C">
        <w:t> </w:t>
      </w:r>
      <w:r>
        <w:t>střešní vpusti svodu umístěného uvnitř dispozice. Střešní krytinou je v celé ploše asfaltový pás.</w:t>
      </w:r>
    </w:p>
    <w:p w14:paraId="4225E3E4" w14:textId="65C0BFE8" w:rsidR="00ED1A21" w:rsidRDefault="00ED1A21" w:rsidP="00A01C2C">
      <w:pPr>
        <w:pStyle w:val="STNORMLN-2"/>
      </w:pPr>
      <w:r>
        <w:t xml:space="preserve">Přístavba je realizovaná novější technologií, obvodové stěny jsou vyzděny z pálených tvarovek CD INA. Zastřešení přístavby je provedeno pultovou střechou, pravděpodobně dvouplášťovou s odvětrávanou </w:t>
      </w:r>
      <w:r>
        <w:lastRenderedPageBreak/>
        <w:t xml:space="preserve">dutinou, ve spádu ke stávající střešní vpusti. Střešní krytinou je i zde asfaltový pás. Celou plochou střechu čtvercového tvaru lemuje obvodová atika. V místech původního tvaru objektu přerušená z důvodu odtoku vody </w:t>
      </w:r>
      <w:proofErr w:type="gramStart"/>
      <w:r w:rsidR="005C357A">
        <w:t>se</w:t>
      </w:r>
      <w:proofErr w:type="gramEnd"/>
      <w:r w:rsidR="005C357A">
        <w:t xml:space="preserve"> střechy </w:t>
      </w:r>
      <w:r>
        <w:t>přístavby.</w:t>
      </w:r>
    </w:p>
    <w:p w14:paraId="42A488C8" w14:textId="36E026A4" w:rsidR="00ED1A21" w:rsidRDefault="00ED1A21" w:rsidP="00A01C2C">
      <w:pPr>
        <w:pStyle w:val="STNORMLN-2"/>
      </w:pPr>
      <w:r>
        <w:t xml:space="preserve">Ve stávající dispozici objektu je v 1. patře umístěna jedna bytová jednotka. V přízemí jsou dvě prostorné garáže s revizními (servisními) </w:t>
      </w:r>
      <w:r w:rsidR="00384E61">
        <w:t>jámami</w:t>
      </w:r>
      <w:r>
        <w:t xml:space="preserve"> v podlaze. Jedna z garáží má obloukovou apsidu na severní stěně. Výjezd z garáží je přímo na sousední chodník, bez převýšení. Objekt má několik sklípků a sklep, které mají podlahu umístěnou v </w:t>
      </w:r>
      <w:proofErr w:type="spellStart"/>
      <w:r>
        <w:t>mezipodlaží</w:t>
      </w:r>
      <w:proofErr w:type="spellEnd"/>
      <w:r>
        <w:t xml:space="preserve"> tj. 1,5 a 2,0 m pod</w:t>
      </w:r>
      <w:r w:rsidR="005C357A">
        <w:t> </w:t>
      </w:r>
      <w:r>
        <w:t>úrovní 1. patra.</w:t>
      </w:r>
    </w:p>
    <w:p w14:paraId="3D202A29" w14:textId="70FDD467" w:rsidR="00ED1A21" w:rsidRDefault="00ED1A21" w:rsidP="00A01C2C">
      <w:pPr>
        <w:pStyle w:val="STNORMLN-2"/>
      </w:pPr>
      <w:r>
        <w:t>Bytová jednotka v 1. patře má podlahu ve dvou výškových úrovních. Ve starší části je podlaha v úrovni +0,000 – jedná se o pokoje, koupelnu, WC, kuchyň a halu. Z haly je možný vstup do</w:t>
      </w:r>
      <w:r w:rsidR="005C357A">
        <w:t> </w:t>
      </w:r>
      <w:r>
        <w:t>přístavby po vnitřním schodišti se třemi stupni na podestu, odkud je vyvedeno vnitřní dřevěné schodiště do mezipatra přístavby. Podlaha v mezipatře je v úrovni -1,8 m. Prostor této místnosti umístěné v přístavbě je otevřený do stropu 1. patra. Z této místnosti je přístupn</w:t>
      </w:r>
      <w:r w:rsidR="00384E61">
        <w:t>á</w:t>
      </w:r>
      <w:r>
        <w:t xml:space="preserve"> samostatn</w:t>
      </w:r>
      <w:r w:rsidR="00384E61">
        <w:t>á</w:t>
      </w:r>
      <w:r>
        <w:t xml:space="preserve"> hygienick</w:t>
      </w:r>
      <w:r w:rsidR="00384E61">
        <w:t>á</w:t>
      </w:r>
      <w:r>
        <w:t xml:space="preserve"> </w:t>
      </w:r>
      <w:r w:rsidR="00384E61">
        <w:t>buňka</w:t>
      </w:r>
      <w:r>
        <w:t xml:space="preserve"> pod podestou a zádveří v</w:t>
      </w:r>
      <w:r w:rsidR="00A01C2C">
        <w:t> </w:t>
      </w:r>
      <w:r>
        <w:t>západní stěně.</w:t>
      </w:r>
    </w:p>
    <w:p w14:paraId="29283FAE" w14:textId="51DE6201" w:rsidR="00ED1A21" w:rsidRDefault="00ED1A21" w:rsidP="00A01C2C">
      <w:pPr>
        <w:pStyle w:val="STNORMLN-2"/>
      </w:pPr>
      <w:r>
        <w:t>Okna jsou různých velikostí v různých výškových úrovních s ohledem na členitost objektu. Vnitřní prostor stavby je velmi dobře přirozeně prosvětlen.</w:t>
      </w:r>
    </w:p>
    <w:bookmarkEnd w:id="361"/>
    <w:p w14:paraId="5B62AAFC" w14:textId="77777777" w:rsidR="00AC34F3" w:rsidRDefault="00AC34F3" w:rsidP="00A01C2C">
      <w:pPr>
        <w:pStyle w:val="STNORMLN-2"/>
      </w:pPr>
    </w:p>
    <w:p w14:paraId="0EFC46DA" w14:textId="796466F9" w:rsidR="00C6215A" w:rsidRDefault="00C6215A" w:rsidP="00F00868">
      <w:pPr>
        <w:pStyle w:val="STNADPIS2"/>
        <w:pPrChange w:id="362" w:author="Kitti Orszaghova" w:date="2019-11-14T17:02:00Z">
          <w:pPr>
            <w:pStyle w:val="STNADPIS2"/>
          </w:pPr>
        </w:pPrChange>
      </w:pPr>
      <w:bookmarkStart w:id="363" w:name="_Toc18491713"/>
      <w:r>
        <w:t>Bourací práce</w:t>
      </w:r>
      <w:bookmarkEnd w:id="363"/>
    </w:p>
    <w:p w14:paraId="7F36C95F" w14:textId="75D3ABBB" w:rsidR="00C6215A" w:rsidRDefault="00C6215A" w:rsidP="00A01C2C">
      <w:pPr>
        <w:pStyle w:val="STNORMLN-2"/>
      </w:pPr>
      <w:r>
        <w:t>Bourací práce jsou charakterizovány těmito hlavními demolicemi</w:t>
      </w:r>
      <w:r w:rsidR="00A16265">
        <w:t>, které budou realizovány</w:t>
      </w:r>
      <w:r>
        <w:t xml:space="preserve"> v</w:t>
      </w:r>
      <w:r w:rsidR="00A16265">
        <w:t xml:space="preserve"> následující </w:t>
      </w:r>
      <w:r>
        <w:t xml:space="preserve">časové </w:t>
      </w:r>
      <w:r w:rsidR="00A16265">
        <w:t>posloupnosti</w:t>
      </w:r>
      <w:r>
        <w:t>:</w:t>
      </w:r>
    </w:p>
    <w:p w14:paraId="73D839D8" w14:textId="249308ED" w:rsidR="00C6215A" w:rsidRDefault="00A16265" w:rsidP="00A01C2C">
      <w:pPr>
        <w:pStyle w:val="STODRKY"/>
      </w:pPr>
      <w:r>
        <w:t xml:space="preserve">odpojení </w:t>
      </w:r>
      <w:r w:rsidR="00C6215A">
        <w:t>a demontáž instalací</w:t>
      </w:r>
      <w:r>
        <w:t>, včetně koncových prvků a zařizovacích předmětů;</w:t>
      </w:r>
    </w:p>
    <w:p w14:paraId="493008E2" w14:textId="6207469B" w:rsidR="00C6215A" w:rsidRDefault="00A16265" w:rsidP="00A01C2C">
      <w:pPr>
        <w:pStyle w:val="STODRKY"/>
      </w:pPr>
      <w:r>
        <w:t>bourání podlahových konstrukcí a vnitřních příček;</w:t>
      </w:r>
    </w:p>
    <w:p w14:paraId="4CD54A89" w14:textId="4F37E1F6" w:rsidR="00C6215A" w:rsidRDefault="00A16265" w:rsidP="00A01C2C">
      <w:pPr>
        <w:pStyle w:val="STODRKY"/>
      </w:pPr>
      <w:r>
        <w:t xml:space="preserve">demontáž </w:t>
      </w:r>
      <w:r w:rsidR="00C6215A">
        <w:t>výplní otvorů</w:t>
      </w:r>
      <w:r>
        <w:t>;</w:t>
      </w:r>
    </w:p>
    <w:p w14:paraId="2D994AA7" w14:textId="4DED42B3" w:rsidR="00C6215A" w:rsidRDefault="00A16265" w:rsidP="00A01C2C">
      <w:pPr>
        <w:pStyle w:val="STODRKY"/>
      </w:pPr>
      <w:r>
        <w:t xml:space="preserve">demontáž prvků na střeše a </w:t>
      </w:r>
      <w:r w:rsidR="00C6215A">
        <w:t>stře</w:t>
      </w:r>
      <w:r>
        <w:t>šní skladby;</w:t>
      </w:r>
    </w:p>
    <w:p w14:paraId="6CD1BD2F" w14:textId="5A167E26" w:rsidR="00C6215A" w:rsidRDefault="00A16265" w:rsidP="00A01C2C">
      <w:pPr>
        <w:pStyle w:val="STODRKY"/>
      </w:pPr>
      <w:r>
        <w:t xml:space="preserve">bourání </w:t>
      </w:r>
      <w:r w:rsidR="00C6215A">
        <w:t>strop</w:t>
      </w:r>
      <w:r>
        <w:t>ních konstrukcí;</w:t>
      </w:r>
    </w:p>
    <w:p w14:paraId="18CB083C" w14:textId="442FE0D7" w:rsidR="00C6215A" w:rsidRDefault="00A16265" w:rsidP="00A01C2C">
      <w:pPr>
        <w:pStyle w:val="STODRKY"/>
      </w:pPr>
      <w:r>
        <w:t xml:space="preserve">zvětšování stávajících </w:t>
      </w:r>
      <w:r w:rsidR="00C6215A">
        <w:t xml:space="preserve">a vytváření </w:t>
      </w:r>
      <w:r>
        <w:t xml:space="preserve">nových </w:t>
      </w:r>
      <w:r w:rsidR="00C6215A">
        <w:t xml:space="preserve">otvorů </w:t>
      </w:r>
      <w:r>
        <w:t>v nosných svislých konstrukcích.</w:t>
      </w:r>
    </w:p>
    <w:p w14:paraId="11C593AD" w14:textId="03FE81B9" w:rsidR="00A16265" w:rsidRDefault="00C6215A" w:rsidP="00A01C2C">
      <w:pPr>
        <w:pStyle w:val="STNORMLN-2"/>
      </w:pPr>
      <w:r>
        <w:t>Bourání</w:t>
      </w:r>
      <w:r w:rsidR="006D1DC9">
        <w:t xml:space="preserve"> </w:t>
      </w:r>
      <w:r>
        <w:t xml:space="preserve">nosných konstrukcí smí být prováděno až po nahrazení funkce nosnosti </w:t>
      </w:r>
      <w:r w:rsidR="00A16265">
        <w:t xml:space="preserve">bourané </w:t>
      </w:r>
      <w:r>
        <w:t>konstrukce.</w:t>
      </w:r>
      <w:r w:rsidR="006D1DC9">
        <w:t xml:space="preserve"> </w:t>
      </w:r>
      <w:r>
        <w:t>Materiál z bouraných konstrukcí bude tříděn a následně odvážen na předepsané skládky.</w:t>
      </w:r>
      <w:r w:rsidR="006D1DC9">
        <w:t xml:space="preserve"> </w:t>
      </w:r>
      <w:r>
        <w:t>Postup práce při zřizování dodatečných okenních a dveřních otvorů:</w:t>
      </w:r>
    </w:p>
    <w:p w14:paraId="598AE49F" w14:textId="55C3391F" w:rsidR="00C6215A" w:rsidRDefault="00C6215A" w:rsidP="00A01C2C">
      <w:pPr>
        <w:pStyle w:val="STODRKY"/>
      </w:pPr>
      <w:r w:rsidRPr="0043304D">
        <w:rPr>
          <w:rStyle w:val="STODRKYChar"/>
        </w:rPr>
        <w:t>vybourají se otvory pro podkladové kvádry a ty se osadí</w:t>
      </w:r>
      <w:r w:rsidR="00A16265">
        <w:rPr>
          <w:rStyle w:val="STODRKYChar"/>
        </w:rPr>
        <w:t>;</w:t>
      </w:r>
    </w:p>
    <w:p w14:paraId="40718679" w14:textId="3D734CD4" w:rsidR="00C6215A" w:rsidRDefault="00C6215A" w:rsidP="00A01C2C">
      <w:pPr>
        <w:pStyle w:val="STODRKY"/>
      </w:pPr>
      <w:r>
        <w:t>podél zdi se připraví z obou stran potřebné nosníky</w:t>
      </w:r>
      <w:r w:rsidR="00A16265">
        <w:t>;</w:t>
      </w:r>
    </w:p>
    <w:p w14:paraId="6F68E3AE" w14:textId="73EEF305" w:rsidR="00C6215A" w:rsidRDefault="00C6215A" w:rsidP="00A01C2C">
      <w:pPr>
        <w:pStyle w:val="STODRKY"/>
      </w:pPr>
      <w:r>
        <w:t xml:space="preserve">dle potřeby </w:t>
      </w:r>
      <w:r w:rsidR="00F3482A">
        <w:t xml:space="preserve">se </w:t>
      </w:r>
      <w:r>
        <w:t>podchytí stropní konstrukce, která přenáší zatížení do zdi, event. zeď se podle potřeby vzepře</w:t>
      </w:r>
      <w:r w:rsidR="00F3482A">
        <w:t>;</w:t>
      </w:r>
    </w:p>
    <w:p w14:paraId="25F370CA" w14:textId="30EDEDB2" w:rsidR="00C6215A" w:rsidRDefault="00C6215A" w:rsidP="00A01C2C">
      <w:pPr>
        <w:pStyle w:val="STODRKY"/>
      </w:pPr>
      <w:r>
        <w:t>z jedné strany zdi se vyseká podélná kapsa pro uložení nosníků</w:t>
      </w:r>
      <w:r w:rsidR="00F3482A">
        <w:t>;</w:t>
      </w:r>
    </w:p>
    <w:p w14:paraId="7443E55D" w14:textId="58F2CC0D" w:rsidR="00C6215A" w:rsidRDefault="00C6215A" w:rsidP="00A01C2C">
      <w:pPr>
        <w:pStyle w:val="STODRKY"/>
      </w:pPr>
      <w:r>
        <w:t>nosníky se osadí na podkladové kvádry a zbylý prostor mezi nosníkem se dozdí a</w:t>
      </w:r>
      <w:r w:rsidR="00F3482A">
        <w:t xml:space="preserve"> </w:t>
      </w:r>
      <w:r>
        <w:t>vyklínuje na</w:t>
      </w:r>
      <w:r w:rsidR="00A01C2C">
        <w:t> </w:t>
      </w:r>
      <w:r>
        <w:t>cementovou maltu, ze spod</w:t>
      </w:r>
      <w:r w:rsidR="00F3482A">
        <w:t>ní strany</w:t>
      </w:r>
      <w:r>
        <w:t xml:space="preserve"> se vyklínuje na sucho</w:t>
      </w:r>
      <w:r w:rsidR="00F3482A">
        <w:t>;</w:t>
      </w:r>
    </w:p>
    <w:p w14:paraId="7FA6B0A3" w14:textId="70E2A19F" w:rsidR="00C6215A" w:rsidRDefault="00C6215A" w:rsidP="00A01C2C">
      <w:pPr>
        <w:pStyle w:val="STODRKY"/>
      </w:pPr>
      <w:r>
        <w:t xml:space="preserve">stejný postup </w:t>
      </w:r>
      <w:r w:rsidR="00F3482A">
        <w:t xml:space="preserve">bude </w:t>
      </w:r>
      <w:r>
        <w:t>použ</w:t>
      </w:r>
      <w:r w:rsidR="00F3482A">
        <w:t>i</w:t>
      </w:r>
      <w:r>
        <w:t>t i pro druhý nosník, vyzdí se prostor mezi nosníky, po zatvrdnutí malty se vybourá vlastní otvor</w:t>
      </w:r>
      <w:r w:rsidR="00F3482A">
        <w:t xml:space="preserve"> pod nosníky.</w:t>
      </w:r>
    </w:p>
    <w:p w14:paraId="4941ABF2" w14:textId="415F5682" w:rsidR="00C6215A" w:rsidRDefault="0086524D" w:rsidP="00A01C2C">
      <w:pPr>
        <w:pStyle w:val="STNORMLN-2"/>
      </w:pPr>
      <w:r>
        <w:lastRenderedPageBreak/>
        <w:t xml:space="preserve">V </w:t>
      </w:r>
      <w:r w:rsidRPr="0086524D">
        <w:t xml:space="preserve">koordinaci </w:t>
      </w:r>
      <w:r w:rsidR="003223D5" w:rsidRPr="0086524D">
        <w:t>s</w:t>
      </w:r>
      <w:r w:rsidRPr="0086524D">
        <w:t xml:space="preserve"> projekty profesí se vybourají prostupy přes stěny a stropy.</w:t>
      </w:r>
    </w:p>
    <w:p w14:paraId="373C7C5E" w14:textId="2DB1D094" w:rsidR="004706D6" w:rsidRDefault="004706D6" w:rsidP="00F00868">
      <w:pPr>
        <w:pStyle w:val="STNADPIS2"/>
        <w:pPrChange w:id="364" w:author="Kitti Orszaghova" w:date="2019-11-14T17:02:00Z">
          <w:pPr>
            <w:pStyle w:val="STNADPIS2"/>
          </w:pPr>
        </w:pPrChange>
      </w:pPr>
      <w:bookmarkStart w:id="365" w:name="_Toc18349045"/>
      <w:bookmarkStart w:id="366" w:name="_Toc18491714"/>
      <w:bookmarkEnd w:id="365"/>
      <w:r>
        <w:t>Nakládání s odpady</w:t>
      </w:r>
      <w:bookmarkEnd w:id="366"/>
    </w:p>
    <w:p w14:paraId="2F1644C0" w14:textId="6FBAB420" w:rsidR="004706D6" w:rsidRDefault="004706D6" w:rsidP="00A01C2C">
      <w:pPr>
        <w:pStyle w:val="STNORMLN-2"/>
      </w:pPr>
      <w:r>
        <w:t>Při výstavbě bude vznikat běžný stavební odpad, který bude tříděn</w:t>
      </w:r>
      <w:r w:rsidR="00047512">
        <w:t>,</w:t>
      </w:r>
      <w:r>
        <w:t xml:space="preserve"> </w:t>
      </w:r>
      <w:r w:rsidR="00047512">
        <w:t>vynášen na transportní vozidla, nebo</w:t>
      </w:r>
      <w:r w:rsidR="00A01C2C">
        <w:t> </w:t>
      </w:r>
      <w:r w:rsidR="00047512">
        <w:t xml:space="preserve">bude ukládán </w:t>
      </w:r>
      <w:r>
        <w:t>do kontejnerů umístěných na staveništi a průběžně odvážen k</w:t>
      </w:r>
      <w:ins w:id="367" w:author="JANECEK TOMAS" w:date="2019-09-02T19:12:00Z">
        <w:r w:rsidR="00047512">
          <w:t> </w:t>
        </w:r>
      </w:ins>
      <w:del w:id="368" w:author="JANECEK TOMAS" w:date="2019-09-02T19:12:00Z">
        <w:r w:rsidDel="00047512">
          <w:delText xml:space="preserve"> </w:delText>
        </w:r>
      </w:del>
      <w:r>
        <w:t>ekologické likvidaci nebo druhotnému využití.</w:t>
      </w:r>
    </w:p>
    <w:p w14:paraId="04585778" w14:textId="01869BE9" w:rsidR="004706D6" w:rsidRDefault="004706D6" w:rsidP="00A01C2C">
      <w:pPr>
        <w:pStyle w:val="STNORMLN-2"/>
      </w:pPr>
      <w:r>
        <w:t>Odpadový materiál, vzniklý při demolici stávajících konstrukcí a při stavební činnosti, bude likvidován v</w:t>
      </w:r>
      <w:r w:rsidR="00A01C2C">
        <w:t> </w:t>
      </w:r>
      <w:r>
        <w:t>souladu se zákonem č. 185/2001 Sb. O odpadech a o změně některých dalších zákonů.</w:t>
      </w:r>
    </w:p>
    <w:p w14:paraId="104A493F" w14:textId="3AF1CF52" w:rsidR="004706D6" w:rsidRDefault="004706D6" w:rsidP="00A01C2C">
      <w:pPr>
        <w:pStyle w:val="STNORMLN-2"/>
      </w:pPr>
      <w:r>
        <w:t>Přednostně budou odpady druhotně využity (stavební recykláž, případně železo). Materiálové využití bude mít přednost před jejich uložením na skládku nebo jiným využitím. Vzniklý staveništní odpad bude předáván pouze osobám, které jsou dle zákona o odpadech k jejich převzetí oprávněny.</w:t>
      </w:r>
    </w:p>
    <w:p w14:paraId="69AB4AA3" w14:textId="77777777" w:rsidR="00A01C2C" w:rsidRDefault="00A01C2C" w:rsidP="00A01C2C">
      <w:pPr>
        <w:pStyle w:val="STNORMLN-2"/>
      </w:pPr>
    </w:p>
    <w:p w14:paraId="0CE8A685" w14:textId="763B3557" w:rsidR="004706D6" w:rsidRPr="00E16227" w:rsidRDefault="004706D6" w:rsidP="00A01C2C">
      <w:pPr>
        <w:pStyle w:val="STNORMLN-2"/>
        <w:rPr>
          <w:i/>
          <w:iCs/>
          <w:sz w:val="18"/>
          <w:szCs w:val="18"/>
        </w:rPr>
      </w:pPr>
      <w:r w:rsidRPr="00E16227">
        <w:rPr>
          <w:i/>
          <w:iCs/>
          <w:sz w:val="18"/>
          <w:szCs w:val="18"/>
        </w:rPr>
        <w:t xml:space="preserve">Tabulka č. </w:t>
      </w:r>
      <w:r w:rsidR="00702CAF" w:rsidRPr="00E16227">
        <w:rPr>
          <w:i/>
          <w:iCs/>
          <w:sz w:val="18"/>
          <w:szCs w:val="18"/>
        </w:rPr>
        <w:t>1</w:t>
      </w:r>
      <w:r w:rsidRPr="00E16227">
        <w:rPr>
          <w:i/>
          <w:iCs/>
          <w:sz w:val="18"/>
          <w:szCs w:val="18"/>
        </w:rPr>
        <w:t xml:space="preserve"> - Seznam odpadů</w:t>
      </w:r>
    </w:p>
    <w:tbl>
      <w:tblPr>
        <w:tblW w:w="905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238"/>
        <w:gridCol w:w="759"/>
        <w:gridCol w:w="3517"/>
        <w:gridCol w:w="3543"/>
      </w:tblGrid>
      <w:tr w:rsidR="004706D6" w:rsidRPr="005711E1" w14:paraId="1E75B749" w14:textId="77777777" w:rsidTr="00E16227">
        <w:trPr>
          <w:cantSplit/>
          <w:tblHeader/>
        </w:trPr>
        <w:tc>
          <w:tcPr>
            <w:tcW w:w="1238" w:type="dxa"/>
            <w:tcBorders>
              <w:top w:val="single" w:sz="12" w:space="0" w:color="auto"/>
              <w:left w:val="single" w:sz="12" w:space="0" w:color="auto"/>
              <w:bottom w:val="single" w:sz="12" w:space="0" w:color="auto"/>
            </w:tcBorders>
            <w:shd w:val="clear" w:color="auto" w:fill="D9D9D9"/>
            <w:vAlign w:val="center"/>
          </w:tcPr>
          <w:p w14:paraId="16823558" w14:textId="77777777" w:rsidR="004706D6" w:rsidRPr="005711E1" w:rsidRDefault="004706D6" w:rsidP="00393359">
            <w:pPr>
              <w:pStyle w:val="STTABULKY"/>
            </w:pPr>
            <w:r w:rsidRPr="005711E1">
              <w:t>Kód druhu odpadu</w:t>
            </w:r>
          </w:p>
        </w:tc>
        <w:tc>
          <w:tcPr>
            <w:tcW w:w="759" w:type="dxa"/>
            <w:tcBorders>
              <w:top w:val="single" w:sz="12" w:space="0" w:color="auto"/>
              <w:bottom w:val="single" w:sz="12" w:space="0" w:color="auto"/>
            </w:tcBorders>
            <w:shd w:val="clear" w:color="auto" w:fill="D9D9D9"/>
            <w:vAlign w:val="center"/>
          </w:tcPr>
          <w:p w14:paraId="1C45208D" w14:textId="5FDA7CFC" w:rsidR="004706D6" w:rsidRPr="005711E1" w:rsidRDefault="00AC34F3" w:rsidP="00393359">
            <w:pPr>
              <w:pStyle w:val="STTABULKY"/>
            </w:pPr>
            <w:proofErr w:type="spellStart"/>
            <w:r w:rsidRPr="005711E1">
              <w:t>Kate</w:t>
            </w:r>
            <w:r>
              <w:t>g</w:t>
            </w:r>
            <w:proofErr w:type="spellEnd"/>
            <w:r w:rsidR="004706D6" w:rsidRPr="005711E1">
              <w:t>.</w:t>
            </w:r>
          </w:p>
        </w:tc>
        <w:tc>
          <w:tcPr>
            <w:tcW w:w="3517" w:type="dxa"/>
            <w:tcBorders>
              <w:top w:val="single" w:sz="12" w:space="0" w:color="auto"/>
              <w:bottom w:val="single" w:sz="12" w:space="0" w:color="auto"/>
            </w:tcBorders>
            <w:shd w:val="clear" w:color="auto" w:fill="D9D9D9"/>
            <w:vAlign w:val="center"/>
          </w:tcPr>
          <w:p w14:paraId="22FE81D0" w14:textId="77777777" w:rsidR="004706D6" w:rsidRPr="005711E1" w:rsidRDefault="004706D6" w:rsidP="00393359">
            <w:pPr>
              <w:pStyle w:val="STTABULKY"/>
            </w:pPr>
            <w:r w:rsidRPr="005711E1">
              <w:t>Název druhu odpadu</w:t>
            </w:r>
          </w:p>
        </w:tc>
        <w:tc>
          <w:tcPr>
            <w:tcW w:w="3543" w:type="dxa"/>
            <w:tcBorders>
              <w:top w:val="single" w:sz="12" w:space="0" w:color="auto"/>
              <w:bottom w:val="single" w:sz="12" w:space="0" w:color="auto"/>
              <w:right w:val="single" w:sz="12" w:space="0" w:color="auto"/>
            </w:tcBorders>
            <w:shd w:val="clear" w:color="auto" w:fill="D9D9D9"/>
            <w:vAlign w:val="center"/>
          </w:tcPr>
          <w:p w14:paraId="18C6D212" w14:textId="77777777" w:rsidR="004706D6" w:rsidRPr="005711E1" w:rsidRDefault="004706D6" w:rsidP="00393359">
            <w:pPr>
              <w:pStyle w:val="STTABULKY"/>
            </w:pPr>
            <w:r w:rsidRPr="005711E1">
              <w:t>Způsob vzniku odpadu</w:t>
            </w:r>
          </w:p>
        </w:tc>
      </w:tr>
      <w:tr w:rsidR="004706D6" w:rsidRPr="005711E1" w14:paraId="0945479F" w14:textId="77777777" w:rsidTr="00E16227">
        <w:trPr>
          <w:cantSplit/>
        </w:trPr>
        <w:tc>
          <w:tcPr>
            <w:tcW w:w="1238" w:type="dxa"/>
            <w:tcBorders>
              <w:left w:val="single" w:sz="12" w:space="0" w:color="auto"/>
            </w:tcBorders>
            <w:vAlign w:val="center"/>
          </w:tcPr>
          <w:p w14:paraId="25052E95" w14:textId="77777777" w:rsidR="004706D6" w:rsidRPr="005711E1" w:rsidRDefault="004706D6" w:rsidP="00393359">
            <w:pPr>
              <w:pStyle w:val="STTABULKY"/>
            </w:pPr>
            <w:r w:rsidRPr="005711E1">
              <w:t>08 01, 08 02</w:t>
            </w:r>
          </w:p>
        </w:tc>
        <w:tc>
          <w:tcPr>
            <w:tcW w:w="759" w:type="dxa"/>
            <w:vAlign w:val="center"/>
          </w:tcPr>
          <w:p w14:paraId="52D8D368" w14:textId="77777777" w:rsidR="004706D6" w:rsidRPr="005711E1" w:rsidRDefault="004706D6" w:rsidP="00393359">
            <w:pPr>
              <w:pStyle w:val="STTABULKY"/>
            </w:pPr>
            <w:r w:rsidRPr="005711E1">
              <w:t>O, N</w:t>
            </w:r>
          </w:p>
        </w:tc>
        <w:tc>
          <w:tcPr>
            <w:tcW w:w="3517" w:type="dxa"/>
            <w:vAlign w:val="center"/>
          </w:tcPr>
          <w:p w14:paraId="63332F58" w14:textId="77777777" w:rsidR="004706D6" w:rsidRPr="005711E1" w:rsidRDefault="004706D6" w:rsidP="00393359">
            <w:pPr>
              <w:pStyle w:val="STTABULKY"/>
            </w:pPr>
            <w:r>
              <w:t>o</w:t>
            </w:r>
            <w:r w:rsidRPr="005711E1">
              <w:t>dpady z výroby a použití nátěrových hmot, ostatních nátěr. hmot</w:t>
            </w:r>
          </w:p>
        </w:tc>
        <w:tc>
          <w:tcPr>
            <w:tcW w:w="3543" w:type="dxa"/>
            <w:tcBorders>
              <w:right w:val="single" w:sz="12" w:space="0" w:color="auto"/>
            </w:tcBorders>
            <w:vAlign w:val="center"/>
          </w:tcPr>
          <w:p w14:paraId="3DAC38C2" w14:textId="77777777" w:rsidR="004706D6" w:rsidRPr="005711E1" w:rsidRDefault="004706D6" w:rsidP="00393359">
            <w:pPr>
              <w:pStyle w:val="STTABULKY"/>
            </w:pPr>
            <w:r w:rsidRPr="005711E1">
              <w:t>plechovky od barev a nátěrů</w:t>
            </w:r>
          </w:p>
          <w:p w14:paraId="130A32A3" w14:textId="77777777" w:rsidR="004706D6" w:rsidRPr="005711E1" w:rsidRDefault="004706D6" w:rsidP="00393359">
            <w:pPr>
              <w:pStyle w:val="STTABULKY"/>
            </w:pPr>
            <w:r w:rsidRPr="005711E1">
              <w:t>(konkrétní zatřídění provede dodavatel)</w:t>
            </w:r>
          </w:p>
        </w:tc>
      </w:tr>
      <w:tr w:rsidR="004706D6" w:rsidRPr="005711E1" w14:paraId="72495FDA" w14:textId="77777777" w:rsidTr="00E16227">
        <w:trPr>
          <w:cantSplit/>
        </w:trPr>
        <w:tc>
          <w:tcPr>
            <w:tcW w:w="1238" w:type="dxa"/>
            <w:tcBorders>
              <w:left w:val="single" w:sz="12" w:space="0" w:color="auto"/>
            </w:tcBorders>
            <w:vAlign w:val="center"/>
          </w:tcPr>
          <w:p w14:paraId="41D95F46" w14:textId="77777777" w:rsidR="004706D6" w:rsidRPr="005711E1" w:rsidRDefault="004706D6" w:rsidP="00393359">
            <w:pPr>
              <w:pStyle w:val="STTABULKY"/>
            </w:pPr>
            <w:r w:rsidRPr="005711E1">
              <w:t>17 02 01</w:t>
            </w:r>
          </w:p>
        </w:tc>
        <w:tc>
          <w:tcPr>
            <w:tcW w:w="759" w:type="dxa"/>
            <w:vAlign w:val="center"/>
          </w:tcPr>
          <w:p w14:paraId="4B28E954" w14:textId="77777777" w:rsidR="004706D6" w:rsidRPr="005711E1" w:rsidRDefault="004706D6" w:rsidP="00393359">
            <w:pPr>
              <w:pStyle w:val="STTABULKY"/>
            </w:pPr>
            <w:r w:rsidRPr="005711E1">
              <w:t>O</w:t>
            </w:r>
          </w:p>
        </w:tc>
        <w:tc>
          <w:tcPr>
            <w:tcW w:w="3517" w:type="dxa"/>
            <w:vAlign w:val="center"/>
          </w:tcPr>
          <w:p w14:paraId="7B8C20BE" w14:textId="77777777" w:rsidR="004706D6" w:rsidRPr="005711E1" w:rsidRDefault="004706D6" w:rsidP="00393359">
            <w:pPr>
              <w:pStyle w:val="STTABULKY"/>
            </w:pPr>
            <w:r w:rsidRPr="005711E1">
              <w:t>dřevo</w:t>
            </w:r>
          </w:p>
        </w:tc>
        <w:tc>
          <w:tcPr>
            <w:tcW w:w="3543" w:type="dxa"/>
            <w:tcBorders>
              <w:right w:val="single" w:sz="12" w:space="0" w:color="auto"/>
            </w:tcBorders>
            <w:vAlign w:val="center"/>
          </w:tcPr>
          <w:p w14:paraId="49D10213" w14:textId="77777777" w:rsidR="004706D6" w:rsidRPr="005711E1" w:rsidRDefault="004706D6" w:rsidP="00393359">
            <w:pPr>
              <w:pStyle w:val="STTABULKY"/>
            </w:pPr>
            <w:r w:rsidRPr="005711E1">
              <w:t>pažení</w:t>
            </w:r>
            <w:r>
              <w:t>, dočasné podpůrné a pomocné konstrukce, podhled</w:t>
            </w:r>
          </w:p>
        </w:tc>
      </w:tr>
      <w:tr w:rsidR="004706D6" w:rsidRPr="005711E1" w14:paraId="2038D567" w14:textId="77777777" w:rsidTr="00E16227">
        <w:trPr>
          <w:cantSplit/>
          <w:trHeight w:val="460"/>
        </w:trPr>
        <w:tc>
          <w:tcPr>
            <w:tcW w:w="1238" w:type="dxa"/>
            <w:tcBorders>
              <w:left w:val="single" w:sz="12" w:space="0" w:color="auto"/>
            </w:tcBorders>
            <w:vAlign w:val="center"/>
          </w:tcPr>
          <w:p w14:paraId="03EF1CF1" w14:textId="77777777" w:rsidR="004706D6" w:rsidRDefault="004706D6" w:rsidP="00393359">
            <w:pPr>
              <w:pStyle w:val="STTABULKY"/>
            </w:pPr>
            <w:r>
              <w:t>17.02.02</w:t>
            </w:r>
          </w:p>
        </w:tc>
        <w:tc>
          <w:tcPr>
            <w:tcW w:w="759" w:type="dxa"/>
            <w:vAlign w:val="center"/>
          </w:tcPr>
          <w:p w14:paraId="07360F03" w14:textId="77777777" w:rsidR="004706D6" w:rsidRDefault="004706D6" w:rsidP="00393359">
            <w:pPr>
              <w:pStyle w:val="STTABULKY"/>
            </w:pPr>
            <w:r>
              <w:t>O</w:t>
            </w:r>
          </w:p>
        </w:tc>
        <w:tc>
          <w:tcPr>
            <w:tcW w:w="3517" w:type="dxa"/>
            <w:vAlign w:val="center"/>
          </w:tcPr>
          <w:p w14:paraId="3FEAA82D" w14:textId="77777777" w:rsidR="004706D6" w:rsidRDefault="004706D6" w:rsidP="00393359">
            <w:pPr>
              <w:pStyle w:val="STTABULKY"/>
            </w:pPr>
            <w:r>
              <w:t>sklo</w:t>
            </w:r>
          </w:p>
        </w:tc>
        <w:tc>
          <w:tcPr>
            <w:tcW w:w="3543" w:type="dxa"/>
            <w:tcBorders>
              <w:right w:val="single" w:sz="12" w:space="0" w:color="auto"/>
            </w:tcBorders>
            <w:vAlign w:val="center"/>
          </w:tcPr>
          <w:p w14:paraId="2842A821" w14:textId="77777777" w:rsidR="004706D6" w:rsidRDefault="004706D6" w:rsidP="00393359">
            <w:pPr>
              <w:pStyle w:val="STTABULKY"/>
            </w:pPr>
            <w:r>
              <w:t>při bourání výplní otvorů</w:t>
            </w:r>
          </w:p>
        </w:tc>
      </w:tr>
      <w:tr w:rsidR="004706D6" w:rsidRPr="005711E1" w14:paraId="2C033D4F" w14:textId="77777777" w:rsidTr="00E16227">
        <w:trPr>
          <w:cantSplit/>
          <w:trHeight w:val="460"/>
        </w:trPr>
        <w:tc>
          <w:tcPr>
            <w:tcW w:w="1238" w:type="dxa"/>
            <w:tcBorders>
              <w:left w:val="single" w:sz="12" w:space="0" w:color="auto"/>
            </w:tcBorders>
            <w:vAlign w:val="center"/>
          </w:tcPr>
          <w:p w14:paraId="3F5F9AF9" w14:textId="77777777" w:rsidR="004706D6" w:rsidRPr="005711E1" w:rsidRDefault="004706D6" w:rsidP="00393359">
            <w:pPr>
              <w:pStyle w:val="STTABULKY"/>
            </w:pPr>
            <w:r>
              <w:t>03 01 04</w:t>
            </w:r>
          </w:p>
        </w:tc>
        <w:tc>
          <w:tcPr>
            <w:tcW w:w="759" w:type="dxa"/>
            <w:vAlign w:val="center"/>
          </w:tcPr>
          <w:p w14:paraId="51C91208" w14:textId="77777777" w:rsidR="004706D6" w:rsidRPr="005711E1" w:rsidRDefault="004706D6" w:rsidP="00393359">
            <w:pPr>
              <w:pStyle w:val="STTABULKY"/>
            </w:pPr>
            <w:r>
              <w:t>N</w:t>
            </w:r>
          </w:p>
        </w:tc>
        <w:tc>
          <w:tcPr>
            <w:tcW w:w="3517" w:type="dxa"/>
            <w:vAlign w:val="center"/>
          </w:tcPr>
          <w:p w14:paraId="29C59300" w14:textId="77777777" w:rsidR="004706D6" w:rsidRPr="005711E1" w:rsidRDefault="004706D6" w:rsidP="00393359">
            <w:pPr>
              <w:pStyle w:val="STTABULKY"/>
            </w:pPr>
            <w:r>
              <w:t xml:space="preserve">odpady při výrobě a úpravě dřevotřískových desek nábytku </w:t>
            </w:r>
          </w:p>
        </w:tc>
        <w:tc>
          <w:tcPr>
            <w:tcW w:w="3543" w:type="dxa"/>
            <w:tcBorders>
              <w:right w:val="single" w:sz="12" w:space="0" w:color="auto"/>
            </w:tcBorders>
            <w:vAlign w:val="center"/>
          </w:tcPr>
          <w:p w14:paraId="1BA53587" w14:textId="77777777" w:rsidR="004706D6" w:rsidRPr="005711E1" w:rsidRDefault="004706D6" w:rsidP="00393359">
            <w:pPr>
              <w:pStyle w:val="STTABULKY"/>
            </w:pPr>
            <w:r>
              <w:t xml:space="preserve">úprava tvarů dovezených komponent na místě </w:t>
            </w:r>
          </w:p>
        </w:tc>
      </w:tr>
      <w:tr w:rsidR="004706D6" w:rsidRPr="005711E1" w14:paraId="0E1AB5FF" w14:textId="77777777" w:rsidTr="00E16227">
        <w:trPr>
          <w:cantSplit/>
          <w:trHeight w:val="460"/>
        </w:trPr>
        <w:tc>
          <w:tcPr>
            <w:tcW w:w="1238" w:type="dxa"/>
            <w:tcBorders>
              <w:left w:val="single" w:sz="12" w:space="0" w:color="auto"/>
            </w:tcBorders>
            <w:vAlign w:val="center"/>
          </w:tcPr>
          <w:p w14:paraId="1353BB32" w14:textId="77777777" w:rsidR="004706D6" w:rsidRPr="005711E1" w:rsidRDefault="004706D6" w:rsidP="00393359">
            <w:pPr>
              <w:pStyle w:val="STTABULKY"/>
            </w:pPr>
            <w:r>
              <w:t>08 01 11</w:t>
            </w:r>
          </w:p>
        </w:tc>
        <w:tc>
          <w:tcPr>
            <w:tcW w:w="759" w:type="dxa"/>
            <w:vAlign w:val="center"/>
          </w:tcPr>
          <w:p w14:paraId="0E41292F" w14:textId="77777777" w:rsidR="004706D6" w:rsidRPr="005711E1" w:rsidRDefault="004706D6" w:rsidP="00393359">
            <w:pPr>
              <w:pStyle w:val="STTABULKY"/>
            </w:pPr>
          </w:p>
        </w:tc>
        <w:tc>
          <w:tcPr>
            <w:tcW w:w="3517" w:type="dxa"/>
            <w:vAlign w:val="center"/>
          </w:tcPr>
          <w:p w14:paraId="74D5B681" w14:textId="77777777" w:rsidR="004706D6" w:rsidRPr="005711E1" w:rsidRDefault="004706D6" w:rsidP="00393359">
            <w:pPr>
              <w:pStyle w:val="STTABULKY"/>
            </w:pPr>
            <w:r>
              <w:rPr>
                <w:shd w:val="clear" w:color="auto" w:fill="FFFFFF"/>
              </w:rPr>
              <w:t>odpadní barvy a laky obsahující organická rozpouštědla nebo jiné nebezpečné látky</w:t>
            </w:r>
          </w:p>
        </w:tc>
        <w:tc>
          <w:tcPr>
            <w:tcW w:w="3543" w:type="dxa"/>
            <w:tcBorders>
              <w:right w:val="single" w:sz="12" w:space="0" w:color="auto"/>
            </w:tcBorders>
            <w:vAlign w:val="center"/>
          </w:tcPr>
          <w:p w14:paraId="45C7692D" w14:textId="77777777" w:rsidR="004706D6" w:rsidRPr="005711E1" w:rsidRDefault="004706D6" w:rsidP="00393359">
            <w:pPr>
              <w:pStyle w:val="STTABULKY"/>
            </w:pPr>
            <w:r>
              <w:t>konečné úpravy povrchů vybraných konstrukcí</w:t>
            </w:r>
          </w:p>
        </w:tc>
      </w:tr>
      <w:tr w:rsidR="004706D6" w:rsidRPr="005711E1" w14:paraId="2F534380" w14:textId="77777777" w:rsidTr="00E16227">
        <w:trPr>
          <w:cantSplit/>
          <w:trHeight w:val="460"/>
        </w:trPr>
        <w:tc>
          <w:tcPr>
            <w:tcW w:w="1238" w:type="dxa"/>
            <w:tcBorders>
              <w:left w:val="single" w:sz="12" w:space="0" w:color="auto"/>
            </w:tcBorders>
            <w:vAlign w:val="center"/>
          </w:tcPr>
          <w:p w14:paraId="31C4B887" w14:textId="77777777" w:rsidR="004706D6" w:rsidRPr="005711E1" w:rsidRDefault="004706D6" w:rsidP="00393359">
            <w:pPr>
              <w:pStyle w:val="STTABULKY"/>
            </w:pPr>
            <w:r>
              <w:t>08 01 12</w:t>
            </w:r>
          </w:p>
        </w:tc>
        <w:tc>
          <w:tcPr>
            <w:tcW w:w="759" w:type="dxa"/>
            <w:vAlign w:val="center"/>
          </w:tcPr>
          <w:p w14:paraId="62E7D20E" w14:textId="77777777" w:rsidR="004706D6" w:rsidRPr="005711E1" w:rsidRDefault="004706D6" w:rsidP="00393359">
            <w:pPr>
              <w:pStyle w:val="STTABULKY"/>
            </w:pPr>
          </w:p>
        </w:tc>
        <w:tc>
          <w:tcPr>
            <w:tcW w:w="3517" w:type="dxa"/>
            <w:vAlign w:val="center"/>
          </w:tcPr>
          <w:p w14:paraId="72725A12" w14:textId="77777777" w:rsidR="004706D6" w:rsidRPr="005711E1" w:rsidRDefault="004706D6" w:rsidP="00393359">
            <w:pPr>
              <w:pStyle w:val="STTABULKY"/>
            </w:pPr>
            <w:r>
              <w:rPr>
                <w:shd w:val="clear" w:color="auto" w:fill="FFFFFF"/>
              </w:rPr>
              <w:t>jiné odpadní barvy a laky neuvedené pod číslem 08 01 11</w:t>
            </w:r>
          </w:p>
        </w:tc>
        <w:tc>
          <w:tcPr>
            <w:tcW w:w="3543" w:type="dxa"/>
            <w:tcBorders>
              <w:right w:val="single" w:sz="12" w:space="0" w:color="auto"/>
            </w:tcBorders>
            <w:vAlign w:val="center"/>
          </w:tcPr>
          <w:p w14:paraId="27F64F77" w14:textId="77777777" w:rsidR="004706D6" w:rsidRPr="005711E1" w:rsidRDefault="004706D6" w:rsidP="00393359">
            <w:pPr>
              <w:pStyle w:val="STTABULKY"/>
            </w:pPr>
            <w:r>
              <w:t>konečné úpravy povrchů vybraných konstrukcí</w:t>
            </w:r>
          </w:p>
        </w:tc>
      </w:tr>
      <w:tr w:rsidR="004706D6" w:rsidRPr="005711E1" w14:paraId="40D455D7" w14:textId="77777777" w:rsidTr="00E16227">
        <w:trPr>
          <w:cantSplit/>
          <w:trHeight w:val="460"/>
        </w:trPr>
        <w:tc>
          <w:tcPr>
            <w:tcW w:w="1238" w:type="dxa"/>
            <w:tcBorders>
              <w:left w:val="single" w:sz="12" w:space="0" w:color="auto"/>
            </w:tcBorders>
            <w:vAlign w:val="center"/>
          </w:tcPr>
          <w:p w14:paraId="285152FA" w14:textId="77777777" w:rsidR="004706D6" w:rsidRPr="005711E1" w:rsidRDefault="004706D6" w:rsidP="00393359">
            <w:pPr>
              <w:pStyle w:val="STTABULKY"/>
            </w:pPr>
            <w:r>
              <w:t xml:space="preserve">15 01 01 </w:t>
            </w:r>
          </w:p>
        </w:tc>
        <w:tc>
          <w:tcPr>
            <w:tcW w:w="759" w:type="dxa"/>
            <w:vAlign w:val="center"/>
          </w:tcPr>
          <w:p w14:paraId="52E9139E" w14:textId="77777777" w:rsidR="004706D6" w:rsidRPr="005711E1" w:rsidRDefault="004706D6" w:rsidP="00393359">
            <w:pPr>
              <w:pStyle w:val="STTABULKY"/>
            </w:pPr>
          </w:p>
        </w:tc>
        <w:tc>
          <w:tcPr>
            <w:tcW w:w="3517" w:type="dxa"/>
            <w:vAlign w:val="center"/>
          </w:tcPr>
          <w:p w14:paraId="52A26339" w14:textId="77777777" w:rsidR="004706D6" w:rsidRPr="005711E1" w:rsidRDefault="004706D6" w:rsidP="00393359">
            <w:pPr>
              <w:pStyle w:val="STTABULKY"/>
            </w:pPr>
            <w:r>
              <w:t>papírové a lepenkové obaly</w:t>
            </w:r>
          </w:p>
        </w:tc>
        <w:tc>
          <w:tcPr>
            <w:tcW w:w="3543" w:type="dxa"/>
            <w:tcBorders>
              <w:right w:val="single" w:sz="12" w:space="0" w:color="auto"/>
            </w:tcBorders>
            <w:vAlign w:val="center"/>
          </w:tcPr>
          <w:p w14:paraId="3AC55ED8" w14:textId="77777777" w:rsidR="004706D6" w:rsidRPr="005711E1" w:rsidRDefault="004706D6" w:rsidP="00393359">
            <w:pPr>
              <w:pStyle w:val="STTABULKY"/>
            </w:pPr>
          </w:p>
        </w:tc>
      </w:tr>
      <w:tr w:rsidR="004706D6" w:rsidRPr="005711E1" w14:paraId="0AC7BFDE" w14:textId="77777777" w:rsidTr="00E16227">
        <w:trPr>
          <w:cantSplit/>
          <w:trHeight w:val="460"/>
        </w:trPr>
        <w:tc>
          <w:tcPr>
            <w:tcW w:w="1238" w:type="dxa"/>
            <w:tcBorders>
              <w:left w:val="single" w:sz="12" w:space="0" w:color="auto"/>
            </w:tcBorders>
            <w:vAlign w:val="center"/>
          </w:tcPr>
          <w:p w14:paraId="2CEDFCFD" w14:textId="77777777" w:rsidR="004706D6" w:rsidRPr="005711E1" w:rsidRDefault="004706D6" w:rsidP="00393359">
            <w:pPr>
              <w:pStyle w:val="STTABULKY"/>
            </w:pPr>
            <w:r>
              <w:t>15 01 02</w:t>
            </w:r>
          </w:p>
        </w:tc>
        <w:tc>
          <w:tcPr>
            <w:tcW w:w="759" w:type="dxa"/>
            <w:vAlign w:val="center"/>
          </w:tcPr>
          <w:p w14:paraId="410F2E42" w14:textId="77777777" w:rsidR="004706D6" w:rsidRPr="005711E1" w:rsidRDefault="004706D6" w:rsidP="00393359">
            <w:pPr>
              <w:pStyle w:val="STTABULKY"/>
            </w:pPr>
          </w:p>
        </w:tc>
        <w:tc>
          <w:tcPr>
            <w:tcW w:w="3517" w:type="dxa"/>
            <w:vAlign w:val="center"/>
          </w:tcPr>
          <w:p w14:paraId="7E6E643A" w14:textId="77777777" w:rsidR="004706D6" w:rsidRPr="005711E1" w:rsidRDefault="004706D6" w:rsidP="00393359">
            <w:pPr>
              <w:pStyle w:val="STTABULKY"/>
            </w:pPr>
            <w:r>
              <w:t>plastové obaly</w:t>
            </w:r>
          </w:p>
        </w:tc>
        <w:tc>
          <w:tcPr>
            <w:tcW w:w="3543" w:type="dxa"/>
            <w:tcBorders>
              <w:right w:val="single" w:sz="12" w:space="0" w:color="auto"/>
            </w:tcBorders>
            <w:vAlign w:val="center"/>
          </w:tcPr>
          <w:p w14:paraId="6C08057F" w14:textId="77777777" w:rsidR="004706D6" w:rsidRPr="005711E1" w:rsidRDefault="004706D6" w:rsidP="00393359">
            <w:pPr>
              <w:pStyle w:val="STTABULKY"/>
            </w:pPr>
          </w:p>
        </w:tc>
      </w:tr>
      <w:tr w:rsidR="004706D6" w:rsidRPr="005711E1" w14:paraId="4AEE09BA" w14:textId="77777777" w:rsidTr="00E16227">
        <w:trPr>
          <w:cantSplit/>
          <w:trHeight w:val="460"/>
        </w:trPr>
        <w:tc>
          <w:tcPr>
            <w:tcW w:w="1238" w:type="dxa"/>
            <w:tcBorders>
              <w:left w:val="single" w:sz="12" w:space="0" w:color="auto"/>
            </w:tcBorders>
            <w:vAlign w:val="center"/>
          </w:tcPr>
          <w:p w14:paraId="2C185C53" w14:textId="77777777" w:rsidR="004706D6" w:rsidRPr="005711E1" w:rsidRDefault="004706D6" w:rsidP="00393359">
            <w:pPr>
              <w:pStyle w:val="STTABULKY"/>
            </w:pPr>
            <w:r>
              <w:t xml:space="preserve">15 01 03 </w:t>
            </w:r>
          </w:p>
        </w:tc>
        <w:tc>
          <w:tcPr>
            <w:tcW w:w="759" w:type="dxa"/>
            <w:vAlign w:val="center"/>
          </w:tcPr>
          <w:p w14:paraId="3D9AAA3A" w14:textId="77777777" w:rsidR="004706D6" w:rsidRPr="005711E1" w:rsidRDefault="004706D6" w:rsidP="00393359">
            <w:pPr>
              <w:pStyle w:val="STTABULKY"/>
            </w:pPr>
          </w:p>
        </w:tc>
        <w:tc>
          <w:tcPr>
            <w:tcW w:w="3517" w:type="dxa"/>
            <w:vAlign w:val="center"/>
          </w:tcPr>
          <w:p w14:paraId="7181573F" w14:textId="77777777" w:rsidR="004706D6" w:rsidRPr="005711E1" w:rsidRDefault="004706D6" w:rsidP="00393359">
            <w:pPr>
              <w:pStyle w:val="STTABULKY"/>
            </w:pPr>
            <w:r>
              <w:t>dřevěné obaly</w:t>
            </w:r>
          </w:p>
        </w:tc>
        <w:tc>
          <w:tcPr>
            <w:tcW w:w="3543" w:type="dxa"/>
            <w:tcBorders>
              <w:right w:val="single" w:sz="12" w:space="0" w:color="auto"/>
            </w:tcBorders>
            <w:vAlign w:val="center"/>
          </w:tcPr>
          <w:p w14:paraId="09FD0679" w14:textId="77777777" w:rsidR="004706D6" w:rsidRPr="005711E1" w:rsidRDefault="004706D6" w:rsidP="00393359">
            <w:pPr>
              <w:pStyle w:val="STTABULKY"/>
            </w:pPr>
          </w:p>
        </w:tc>
      </w:tr>
      <w:tr w:rsidR="004706D6" w:rsidRPr="005711E1" w14:paraId="4C3A9AE8" w14:textId="77777777" w:rsidTr="00E16227">
        <w:trPr>
          <w:cantSplit/>
          <w:trHeight w:val="460"/>
        </w:trPr>
        <w:tc>
          <w:tcPr>
            <w:tcW w:w="1238" w:type="dxa"/>
            <w:vMerge w:val="restart"/>
            <w:tcBorders>
              <w:left w:val="single" w:sz="12" w:space="0" w:color="auto"/>
            </w:tcBorders>
            <w:vAlign w:val="center"/>
          </w:tcPr>
          <w:p w14:paraId="28F80022" w14:textId="77777777" w:rsidR="004706D6" w:rsidRPr="005711E1" w:rsidRDefault="004706D6" w:rsidP="00393359">
            <w:pPr>
              <w:pStyle w:val="STTABULKY"/>
            </w:pPr>
            <w:r w:rsidRPr="005711E1">
              <w:t>17 02 03</w:t>
            </w:r>
          </w:p>
        </w:tc>
        <w:tc>
          <w:tcPr>
            <w:tcW w:w="759" w:type="dxa"/>
            <w:vMerge w:val="restart"/>
            <w:vAlign w:val="center"/>
          </w:tcPr>
          <w:p w14:paraId="4D29F0D7" w14:textId="77777777" w:rsidR="004706D6" w:rsidRPr="005711E1" w:rsidRDefault="004706D6" w:rsidP="00393359">
            <w:pPr>
              <w:pStyle w:val="STTABULKY"/>
            </w:pPr>
            <w:r w:rsidRPr="005711E1">
              <w:t>O</w:t>
            </w:r>
          </w:p>
        </w:tc>
        <w:tc>
          <w:tcPr>
            <w:tcW w:w="3517" w:type="dxa"/>
            <w:vMerge w:val="restart"/>
            <w:vAlign w:val="center"/>
          </w:tcPr>
          <w:p w14:paraId="5D0955CD" w14:textId="77777777" w:rsidR="004706D6" w:rsidRPr="005711E1" w:rsidRDefault="004706D6" w:rsidP="00393359">
            <w:pPr>
              <w:pStyle w:val="STTABULKY"/>
            </w:pPr>
            <w:r w:rsidRPr="005711E1">
              <w:t>plasty</w:t>
            </w:r>
          </w:p>
        </w:tc>
        <w:tc>
          <w:tcPr>
            <w:tcW w:w="3543" w:type="dxa"/>
            <w:tcBorders>
              <w:right w:val="single" w:sz="12" w:space="0" w:color="auto"/>
            </w:tcBorders>
            <w:vAlign w:val="center"/>
          </w:tcPr>
          <w:p w14:paraId="4A2D7050" w14:textId="77777777" w:rsidR="004706D6" w:rsidRPr="005711E1" w:rsidRDefault="004706D6" w:rsidP="00393359">
            <w:pPr>
              <w:pStyle w:val="STTABULKY"/>
            </w:pPr>
            <w:r w:rsidRPr="005711E1">
              <w:t>PVC podlahy, fólie PE</w:t>
            </w:r>
          </w:p>
        </w:tc>
      </w:tr>
      <w:tr w:rsidR="004706D6" w:rsidRPr="005711E1" w14:paraId="454644E2" w14:textId="77777777" w:rsidTr="00E16227">
        <w:trPr>
          <w:cantSplit/>
          <w:trHeight w:val="460"/>
        </w:trPr>
        <w:tc>
          <w:tcPr>
            <w:tcW w:w="1238" w:type="dxa"/>
            <w:vMerge/>
            <w:tcBorders>
              <w:left w:val="single" w:sz="12" w:space="0" w:color="auto"/>
            </w:tcBorders>
            <w:vAlign w:val="center"/>
          </w:tcPr>
          <w:p w14:paraId="7F559B0E" w14:textId="77777777" w:rsidR="004706D6" w:rsidRPr="005711E1" w:rsidRDefault="004706D6" w:rsidP="00393359">
            <w:pPr>
              <w:pStyle w:val="STTABULKY"/>
            </w:pPr>
          </w:p>
        </w:tc>
        <w:tc>
          <w:tcPr>
            <w:tcW w:w="759" w:type="dxa"/>
            <w:vMerge/>
            <w:vAlign w:val="center"/>
          </w:tcPr>
          <w:p w14:paraId="122A740E" w14:textId="77777777" w:rsidR="004706D6" w:rsidRPr="005711E1" w:rsidRDefault="004706D6" w:rsidP="00393359">
            <w:pPr>
              <w:pStyle w:val="STTABULKY"/>
            </w:pPr>
          </w:p>
        </w:tc>
        <w:tc>
          <w:tcPr>
            <w:tcW w:w="3517" w:type="dxa"/>
            <w:vMerge/>
            <w:vAlign w:val="center"/>
          </w:tcPr>
          <w:p w14:paraId="01B2FC41" w14:textId="77777777" w:rsidR="004706D6" w:rsidRPr="005711E1" w:rsidRDefault="004706D6" w:rsidP="00393359">
            <w:pPr>
              <w:pStyle w:val="STTABULKY"/>
            </w:pPr>
          </w:p>
        </w:tc>
        <w:tc>
          <w:tcPr>
            <w:tcW w:w="3543" w:type="dxa"/>
            <w:tcBorders>
              <w:right w:val="single" w:sz="12" w:space="0" w:color="auto"/>
            </w:tcBorders>
            <w:vAlign w:val="center"/>
          </w:tcPr>
          <w:p w14:paraId="4A8401CF" w14:textId="77777777" w:rsidR="004706D6" w:rsidRPr="005711E1" w:rsidRDefault="004706D6" w:rsidP="00393359">
            <w:pPr>
              <w:pStyle w:val="STTABULKY"/>
            </w:pPr>
            <w:r>
              <w:t>p</w:t>
            </w:r>
            <w:r w:rsidRPr="005711E1">
              <w:t>otrubí z PE a PVC (kanalizace, vodovod, plynovod) – prořezy</w:t>
            </w:r>
          </w:p>
        </w:tc>
      </w:tr>
      <w:tr w:rsidR="004706D6" w:rsidRPr="005711E1" w14:paraId="3E49FF81" w14:textId="77777777" w:rsidTr="00E16227">
        <w:trPr>
          <w:cantSplit/>
        </w:trPr>
        <w:tc>
          <w:tcPr>
            <w:tcW w:w="1238" w:type="dxa"/>
            <w:tcBorders>
              <w:left w:val="single" w:sz="12" w:space="0" w:color="auto"/>
            </w:tcBorders>
            <w:vAlign w:val="center"/>
          </w:tcPr>
          <w:p w14:paraId="33CD650C" w14:textId="77777777" w:rsidR="004706D6" w:rsidRPr="005711E1" w:rsidRDefault="004706D6" w:rsidP="00393359">
            <w:pPr>
              <w:pStyle w:val="STTABULKY"/>
            </w:pPr>
            <w:r>
              <w:t>17 04 01</w:t>
            </w:r>
          </w:p>
        </w:tc>
        <w:tc>
          <w:tcPr>
            <w:tcW w:w="759" w:type="dxa"/>
            <w:vAlign w:val="center"/>
          </w:tcPr>
          <w:p w14:paraId="69AA5A1E" w14:textId="77777777" w:rsidR="004706D6" w:rsidRPr="005711E1" w:rsidRDefault="004706D6" w:rsidP="00393359">
            <w:pPr>
              <w:pStyle w:val="STTABULKY"/>
            </w:pPr>
          </w:p>
        </w:tc>
        <w:tc>
          <w:tcPr>
            <w:tcW w:w="3517" w:type="dxa"/>
            <w:vAlign w:val="center"/>
          </w:tcPr>
          <w:p w14:paraId="47502C28" w14:textId="77777777" w:rsidR="004706D6" w:rsidRPr="005711E1" w:rsidRDefault="004706D6" w:rsidP="00393359">
            <w:pPr>
              <w:pStyle w:val="STTABULKY"/>
            </w:pPr>
            <w:r>
              <w:t>barevné kovy (měď, bronz, mosaz)</w:t>
            </w:r>
          </w:p>
        </w:tc>
        <w:tc>
          <w:tcPr>
            <w:tcW w:w="3543" w:type="dxa"/>
            <w:tcBorders>
              <w:right w:val="single" w:sz="12" w:space="0" w:color="auto"/>
            </w:tcBorders>
            <w:vAlign w:val="center"/>
          </w:tcPr>
          <w:p w14:paraId="69BACCA7" w14:textId="77777777" w:rsidR="004706D6" w:rsidRPr="005711E1" w:rsidRDefault="004706D6" w:rsidP="00393359">
            <w:pPr>
              <w:pStyle w:val="STTABULKY"/>
            </w:pPr>
            <w:r>
              <w:t>zbytky po montáži zařízení</w:t>
            </w:r>
          </w:p>
        </w:tc>
      </w:tr>
      <w:tr w:rsidR="004706D6" w:rsidRPr="005711E1" w14:paraId="4FA0A59D" w14:textId="77777777" w:rsidTr="00E16227">
        <w:trPr>
          <w:cantSplit/>
        </w:trPr>
        <w:tc>
          <w:tcPr>
            <w:tcW w:w="1238" w:type="dxa"/>
            <w:tcBorders>
              <w:left w:val="single" w:sz="12" w:space="0" w:color="auto"/>
            </w:tcBorders>
            <w:vAlign w:val="center"/>
          </w:tcPr>
          <w:p w14:paraId="37DBD3BA" w14:textId="77777777" w:rsidR="004706D6" w:rsidRPr="005711E1" w:rsidRDefault="004706D6" w:rsidP="00393359">
            <w:pPr>
              <w:pStyle w:val="STTABULKY"/>
            </w:pPr>
            <w:r>
              <w:t>17 04 02</w:t>
            </w:r>
          </w:p>
        </w:tc>
        <w:tc>
          <w:tcPr>
            <w:tcW w:w="759" w:type="dxa"/>
            <w:vAlign w:val="center"/>
          </w:tcPr>
          <w:p w14:paraId="07565493" w14:textId="77777777" w:rsidR="004706D6" w:rsidRPr="005711E1" w:rsidRDefault="004706D6" w:rsidP="00393359">
            <w:pPr>
              <w:pStyle w:val="STTABULKY"/>
            </w:pPr>
          </w:p>
        </w:tc>
        <w:tc>
          <w:tcPr>
            <w:tcW w:w="3517" w:type="dxa"/>
            <w:vAlign w:val="center"/>
          </w:tcPr>
          <w:p w14:paraId="15F74241" w14:textId="77777777" w:rsidR="004706D6" w:rsidRPr="005711E1" w:rsidRDefault="004706D6" w:rsidP="00393359">
            <w:pPr>
              <w:pStyle w:val="STTABULKY"/>
            </w:pPr>
            <w:r>
              <w:t>hliník</w:t>
            </w:r>
          </w:p>
        </w:tc>
        <w:tc>
          <w:tcPr>
            <w:tcW w:w="3543" w:type="dxa"/>
            <w:tcBorders>
              <w:right w:val="single" w:sz="12" w:space="0" w:color="auto"/>
            </w:tcBorders>
            <w:vAlign w:val="center"/>
          </w:tcPr>
          <w:p w14:paraId="49B56997" w14:textId="77777777" w:rsidR="004706D6" w:rsidRPr="005711E1" w:rsidRDefault="004706D6" w:rsidP="00393359">
            <w:pPr>
              <w:pStyle w:val="STTABULKY"/>
            </w:pPr>
            <w:r>
              <w:t>zbytky po montáži zařízení</w:t>
            </w:r>
          </w:p>
        </w:tc>
      </w:tr>
      <w:tr w:rsidR="004706D6" w:rsidRPr="005711E1" w14:paraId="1EE12A68" w14:textId="77777777" w:rsidTr="00E16227">
        <w:trPr>
          <w:cantSplit/>
          <w:trHeight w:val="562"/>
        </w:trPr>
        <w:tc>
          <w:tcPr>
            <w:tcW w:w="1238" w:type="dxa"/>
            <w:tcBorders>
              <w:left w:val="single" w:sz="12" w:space="0" w:color="auto"/>
            </w:tcBorders>
            <w:vAlign w:val="center"/>
          </w:tcPr>
          <w:p w14:paraId="60FE571E" w14:textId="77777777" w:rsidR="004706D6" w:rsidRPr="005711E1" w:rsidRDefault="004706D6" w:rsidP="00393359">
            <w:pPr>
              <w:pStyle w:val="STTABULKY"/>
            </w:pPr>
            <w:r w:rsidRPr="005711E1">
              <w:t>17 04 05</w:t>
            </w:r>
          </w:p>
        </w:tc>
        <w:tc>
          <w:tcPr>
            <w:tcW w:w="759" w:type="dxa"/>
            <w:vAlign w:val="center"/>
          </w:tcPr>
          <w:p w14:paraId="186106FF" w14:textId="77777777" w:rsidR="004706D6" w:rsidRPr="005711E1" w:rsidRDefault="004706D6" w:rsidP="00393359">
            <w:pPr>
              <w:pStyle w:val="STTABULKY"/>
            </w:pPr>
            <w:r w:rsidRPr="005711E1">
              <w:t>O</w:t>
            </w:r>
          </w:p>
        </w:tc>
        <w:tc>
          <w:tcPr>
            <w:tcW w:w="3517" w:type="dxa"/>
            <w:vAlign w:val="center"/>
          </w:tcPr>
          <w:p w14:paraId="5D562A18" w14:textId="77777777" w:rsidR="004706D6" w:rsidRPr="005711E1" w:rsidRDefault="004706D6" w:rsidP="00393359">
            <w:pPr>
              <w:pStyle w:val="STTABULKY"/>
            </w:pPr>
            <w:r w:rsidRPr="005711E1">
              <w:t>železo a ocel</w:t>
            </w:r>
          </w:p>
        </w:tc>
        <w:tc>
          <w:tcPr>
            <w:tcW w:w="3543" w:type="dxa"/>
            <w:tcBorders>
              <w:right w:val="single" w:sz="12" w:space="0" w:color="auto"/>
            </w:tcBorders>
            <w:vAlign w:val="center"/>
          </w:tcPr>
          <w:p w14:paraId="4D99C32B" w14:textId="77777777" w:rsidR="004706D6" w:rsidRPr="005711E1" w:rsidRDefault="004706D6" w:rsidP="00393359">
            <w:pPr>
              <w:pStyle w:val="STTABULKY"/>
            </w:pPr>
            <w:r w:rsidRPr="005711E1">
              <w:t>ocel. konstrukce</w:t>
            </w:r>
          </w:p>
        </w:tc>
      </w:tr>
      <w:tr w:rsidR="004706D6" w:rsidRPr="005711E1" w14:paraId="1820A558" w14:textId="77777777" w:rsidTr="00E16227">
        <w:trPr>
          <w:cantSplit/>
        </w:trPr>
        <w:tc>
          <w:tcPr>
            <w:tcW w:w="1238" w:type="dxa"/>
            <w:tcBorders>
              <w:left w:val="single" w:sz="12" w:space="0" w:color="auto"/>
            </w:tcBorders>
            <w:vAlign w:val="center"/>
          </w:tcPr>
          <w:p w14:paraId="205A4D66" w14:textId="77777777" w:rsidR="004706D6" w:rsidRPr="005711E1" w:rsidRDefault="004706D6" w:rsidP="00393359">
            <w:pPr>
              <w:pStyle w:val="STTABULKY"/>
            </w:pPr>
            <w:r w:rsidRPr="005711E1">
              <w:t>17 04 11</w:t>
            </w:r>
          </w:p>
        </w:tc>
        <w:tc>
          <w:tcPr>
            <w:tcW w:w="759" w:type="dxa"/>
            <w:vAlign w:val="center"/>
          </w:tcPr>
          <w:p w14:paraId="4358184C" w14:textId="77777777" w:rsidR="004706D6" w:rsidRPr="005711E1" w:rsidRDefault="004706D6" w:rsidP="00393359">
            <w:pPr>
              <w:pStyle w:val="STTABULKY"/>
            </w:pPr>
            <w:r w:rsidRPr="005711E1">
              <w:t>O</w:t>
            </w:r>
          </w:p>
        </w:tc>
        <w:tc>
          <w:tcPr>
            <w:tcW w:w="3517" w:type="dxa"/>
            <w:vAlign w:val="center"/>
          </w:tcPr>
          <w:p w14:paraId="25A8F813" w14:textId="77777777" w:rsidR="004706D6" w:rsidRPr="005711E1" w:rsidRDefault="004706D6" w:rsidP="00393359">
            <w:pPr>
              <w:pStyle w:val="STTABULKY"/>
            </w:pPr>
            <w:r w:rsidRPr="005711E1">
              <w:t>kabely</w:t>
            </w:r>
          </w:p>
        </w:tc>
        <w:tc>
          <w:tcPr>
            <w:tcW w:w="3543" w:type="dxa"/>
            <w:tcBorders>
              <w:right w:val="single" w:sz="12" w:space="0" w:color="auto"/>
            </w:tcBorders>
            <w:vAlign w:val="center"/>
          </w:tcPr>
          <w:p w14:paraId="5E41A9EC" w14:textId="77777777" w:rsidR="004706D6" w:rsidRPr="005711E1" w:rsidRDefault="004706D6" w:rsidP="00393359">
            <w:pPr>
              <w:pStyle w:val="STTABULKY"/>
            </w:pPr>
            <w:r w:rsidRPr="005711E1">
              <w:t>zbytky kabelů při pokládání sítí</w:t>
            </w:r>
            <w:r>
              <w:t>, odstraňování stávajících sítí</w:t>
            </w:r>
          </w:p>
        </w:tc>
      </w:tr>
      <w:tr w:rsidR="004706D6" w:rsidRPr="005711E1" w14:paraId="7C325104" w14:textId="77777777" w:rsidTr="00E16227">
        <w:trPr>
          <w:cantSplit/>
        </w:trPr>
        <w:tc>
          <w:tcPr>
            <w:tcW w:w="1238" w:type="dxa"/>
            <w:vMerge w:val="restart"/>
            <w:tcBorders>
              <w:left w:val="single" w:sz="12" w:space="0" w:color="auto"/>
            </w:tcBorders>
            <w:vAlign w:val="center"/>
          </w:tcPr>
          <w:p w14:paraId="3773D5F2" w14:textId="77777777" w:rsidR="004706D6" w:rsidRPr="005711E1" w:rsidRDefault="004706D6" w:rsidP="00393359">
            <w:pPr>
              <w:pStyle w:val="STTABULKY"/>
            </w:pPr>
            <w:r w:rsidRPr="005711E1">
              <w:t>17 06 04</w:t>
            </w:r>
          </w:p>
        </w:tc>
        <w:tc>
          <w:tcPr>
            <w:tcW w:w="759" w:type="dxa"/>
            <w:vMerge w:val="restart"/>
            <w:vAlign w:val="center"/>
          </w:tcPr>
          <w:p w14:paraId="71E3687F" w14:textId="77777777" w:rsidR="004706D6" w:rsidRPr="005711E1" w:rsidRDefault="004706D6" w:rsidP="00393359">
            <w:pPr>
              <w:pStyle w:val="STTABULKY"/>
            </w:pPr>
            <w:r w:rsidRPr="005711E1">
              <w:t>O</w:t>
            </w:r>
          </w:p>
        </w:tc>
        <w:tc>
          <w:tcPr>
            <w:tcW w:w="3517" w:type="dxa"/>
            <w:vMerge w:val="restart"/>
            <w:vAlign w:val="center"/>
          </w:tcPr>
          <w:p w14:paraId="3C2CCA32" w14:textId="77777777" w:rsidR="004706D6" w:rsidRPr="005711E1" w:rsidRDefault="004706D6" w:rsidP="00393359">
            <w:pPr>
              <w:pStyle w:val="STTABULKY"/>
            </w:pPr>
            <w:r w:rsidRPr="005711E1">
              <w:t>Izolační materiály     neuvedené pod č. 17 06 01 a 17 06 03</w:t>
            </w:r>
          </w:p>
        </w:tc>
        <w:tc>
          <w:tcPr>
            <w:tcW w:w="3543" w:type="dxa"/>
            <w:tcBorders>
              <w:right w:val="single" w:sz="12" w:space="0" w:color="auto"/>
            </w:tcBorders>
            <w:vAlign w:val="center"/>
          </w:tcPr>
          <w:p w14:paraId="1D55B5F6" w14:textId="77777777" w:rsidR="004706D6" w:rsidRPr="005711E1" w:rsidRDefault="004706D6" w:rsidP="00393359">
            <w:pPr>
              <w:pStyle w:val="STTABULKY"/>
            </w:pPr>
            <w:r w:rsidRPr="005711E1">
              <w:t>izolace z minerálních vláken</w:t>
            </w:r>
          </w:p>
        </w:tc>
      </w:tr>
      <w:tr w:rsidR="004706D6" w:rsidRPr="005711E1" w14:paraId="2BC3CA35" w14:textId="77777777" w:rsidTr="00E16227">
        <w:trPr>
          <w:cantSplit/>
        </w:trPr>
        <w:tc>
          <w:tcPr>
            <w:tcW w:w="1238" w:type="dxa"/>
            <w:vMerge/>
            <w:tcBorders>
              <w:left w:val="single" w:sz="12" w:space="0" w:color="auto"/>
            </w:tcBorders>
            <w:vAlign w:val="center"/>
          </w:tcPr>
          <w:p w14:paraId="315AFE90" w14:textId="77777777" w:rsidR="004706D6" w:rsidRPr="005711E1" w:rsidRDefault="004706D6" w:rsidP="00393359">
            <w:pPr>
              <w:pStyle w:val="STTABULKY"/>
            </w:pPr>
          </w:p>
        </w:tc>
        <w:tc>
          <w:tcPr>
            <w:tcW w:w="759" w:type="dxa"/>
            <w:vMerge/>
            <w:vAlign w:val="center"/>
          </w:tcPr>
          <w:p w14:paraId="0AE4BAC0" w14:textId="77777777" w:rsidR="004706D6" w:rsidRPr="005711E1" w:rsidRDefault="004706D6" w:rsidP="00393359">
            <w:pPr>
              <w:pStyle w:val="STTABULKY"/>
            </w:pPr>
          </w:p>
        </w:tc>
        <w:tc>
          <w:tcPr>
            <w:tcW w:w="3517" w:type="dxa"/>
            <w:vMerge/>
            <w:vAlign w:val="center"/>
          </w:tcPr>
          <w:p w14:paraId="03DD0277" w14:textId="77777777" w:rsidR="004706D6" w:rsidRPr="005711E1" w:rsidRDefault="004706D6" w:rsidP="00393359">
            <w:pPr>
              <w:pStyle w:val="STTABULKY"/>
            </w:pPr>
          </w:p>
        </w:tc>
        <w:tc>
          <w:tcPr>
            <w:tcW w:w="3543" w:type="dxa"/>
            <w:tcBorders>
              <w:right w:val="single" w:sz="12" w:space="0" w:color="auto"/>
            </w:tcBorders>
            <w:vAlign w:val="center"/>
          </w:tcPr>
          <w:p w14:paraId="50B430DF" w14:textId="77777777" w:rsidR="004706D6" w:rsidRPr="005711E1" w:rsidRDefault="004706D6" w:rsidP="00393359">
            <w:pPr>
              <w:pStyle w:val="STTABULKY"/>
            </w:pPr>
            <w:r w:rsidRPr="005711E1">
              <w:t>izolační pásy, polystyrén</w:t>
            </w:r>
          </w:p>
        </w:tc>
      </w:tr>
      <w:tr w:rsidR="004706D6" w:rsidRPr="005711E1" w14:paraId="3D43AC52" w14:textId="77777777" w:rsidTr="00E16227">
        <w:trPr>
          <w:cantSplit/>
        </w:trPr>
        <w:tc>
          <w:tcPr>
            <w:tcW w:w="1238" w:type="dxa"/>
            <w:tcBorders>
              <w:left w:val="single" w:sz="12" w:space="0" w:color="auto"/>
            </w:tcBorders>
            <w:vAlign w:val="center"/>
          </w:tcPr>
          <w:p w14:paraId="09ED5DA6" w14:textId="77777777" w:rsidR="004706D6" w:rsidRPr="005711E1" w:rsidRDefault="004706D6" w:rsidP="00393359">
            <w:pPr>
              <w:pStyle w:val="STTABULKY"/>
            </w:pPr>
            <w:r w:rsidRPr="005711E1">
              <w:t>17 08 02</w:t>
            </w:r>
          </w:p>
        </w:tc>
        <w:tc>
          <w:tcPr>
            <w:tcW w:w="759" w:type="dxa"/>
            <w:vAlign w:val="center"/>
          </w:tcPr>
          <w:p w14:paraId="722E6ED6" w14:textId="77777777" w:rsidR="004706D6" w:rsidRPr="005711E1" w:rsidRDefault="004706D6" w:rsidP="00393359">
            <w:pPr>
              <w:pStyle w:val="STTABULKY"/>
            </w:pPr>
            <w:r w:rsidRPr="005711E1">
              <w:t>O</w:t>
            </w:r>
          </w:p>
        </w:tc>
        <w:tc>
          <w:tcPr>
            <w:tcW w:w="3517" w:type="dxa"/>
            <w:vAlign w:val="center"/>
          </w:tcPr>
          <w:p w14:paraId="7A5EF728" w14:textId="77777777" w:rsidR="004706D6" w:rsidRPr="005711E1" w:rsidRDefault="004706D6" w:rsidP="00393359">
            <w:pPr>
              <w:pStyle w:val="STTABULKY"/>
            </w:pPr>
            <w:r w:rsidRPr="005711E1">
              <w:t>stavební materiály na bázi sádry neuvedené pod č. 17 08 01</w:t>
            </w:r>
          </w:p>
        </w:tc>
        <w:tc>
          <w:tcPr>
            <w:tcW w:w="3543" w:type="dxa"/>
            <w:tcBorders>
              <w:right w:val="single" w:sz="12" w:space="0" w:color="auto"/>
            </w:tcBorders>
            <w:vAlign w:val="center"/>
          </w:tcPr>
          <w:p w14:paraId="283CBDA2" w14:textId="77777777" w:rsidR="004706D6" w:rsidRPr="005711E1" w:rsidRDefault="004706D6" w:rsidP="00393359">
            <w:pPr>
              <w:pStyle w:val="STTABULKY"/>
            </w:pPr>
            <w:r w:rsidRPr="005711E1">
              <w:t>sádrokarton</w:t>
            </w:r>
          </w:p>
        </w:tc>
      </w:tr>
      <w:tr w:rsidR="004706D6" w:rsidRPr="005711E1" w14:paraId="07F3369F" w14:textId="77777777" w:rsidTr="00E16227">
        <w:trPr>
          <w:cantSplit/>
        </w:trPr>
        <w:tc>
          <w:tcPr>
            <w:tcW w:w="1238" w:type="dxa"/>
            <w:tcBorders>
              <w:left w:val="single" w:sz="12" w:space="0" w:color="auto"/>
            </w:tcBorders>
            <w:vAlign w:val="center"/>
          </w:tcPr>
          <w:p w14:paraId="68368FAB" w14:textId="77777777" w:rsidR="004706D6" w:rsidRPr="005711E1" w:rsidRDefault="004706D6" w:rsidP="00393359">
            <w:pPr>
              <w:pStyle w:val="STTABULKY"/>
            </w:pPr>
            <w:r w:rsidRPr="005711E1">
              <w:lastRenderedPageBreak/>
              <w:t>17 09 04</w:t>
            </w:r>
          </w:p>
        </w:tc>
        <w:tc>
          <w:tcPr>
            <w:tcW w:w="759" w:type="dxa"/>
            <w:vAlign w:val="center"/>
          </w:tcPr>
          <w:p w14:paraId="103270B6" w14:textId="77777777" w:rsidR="004706D6" w:rsidRPr="005711E1" w:rsidRDefault="004706D6" w:rsidP="00393359">
            <w:pPr>
              <w:pStyle w:val="STTABULKY"/>
            </w:pPr>
            <w:r w:rsidRPr="005711E1">
              <w:t>N</w:t>
            </w:r>
          </w:p>
        </w:tc>
        <w:tc>
          <w:tcPr>
            <w:tcW w:w="3517" w:type="dxa"/>
            <w:vAlign w:val="center"/>
          </w:tcPr>
          <w:p w14:paraId="7A1AA492" w14:textId="77777777" w:rsidR="004706D6" w:rsidRPr="005711E1" w:rsidRDefault="004706D6" w:rsidP="00393359">
            <w:pPr>
              <w:pStyle w:val="STTABULKY"/>
            </w:pPr>
            <w:r w:rsidRPr="005711E1">
              <w:t>směsné stavební a demoliční odpady neuvedené pod č. 17 09 01, 17 09 02 a 17 09 03</w:t>
            </w:r>
          </w:p>
        </w:tc>
        <w:tc>
          <w:tcPr>
            <w:tcW w:w="3543" w:type="dxa"/>
            <w:tcBorders>
              <w:right w:val="single" w:sz="12" w:space="0" w:color="auto"/>
            </w:tcBorders>
            <w:vAlign w:val="center"/>
          </w:tcPr>
          <w:p w14:paraId="6B28668E" w14:textId="77777777" w:rsidR="004706D6" w:rsidRPr="005711E1" w:rsidRDefault="004706D6" w:rsidP="00393359">
            <w:pPr>
              <w:pStyle w:val="STTABULKY"/>
            </w:pPr>
            <w:r w:rsidRPr="005711E1">
              <w:t>neroztříděné zbytky stav. materiálů</w:t>
            </w:r>
          </w:p>
        </w:tc>
      </w:tr>
      <w:tr w:rsidR="004706D6" w:rsidRPr="005711E1" w14:paraId="6665B72C" w14:textId="77777777" w:rsidTr="00E16227">
        <w:trPr>
          <w:cantSplit/>
        </w:trPr>
        <w:tc>
          <w:tcPr>
            <w:tcW w:w="1238" w:type="dxa"/>
            <w:tcBorders>
              <w:left w:val="single" w:sz="12" w:space="0" w:color="auto"/>
              <w:bottom w:val="single" w:sz="12" w:space="0" w:color="auto"/>
            </w:tcBorders>
            <w:vAlign w:val="center"/>
          </w:tcPr>
          <w:p w14:paraId="18832DEF" w14:textId="77777777" w:rsidR="004706D6" w:rsidRPr="005711E1" w:rsidRDefault="004706D6" w:rsidP="00393359">
            <w:pPr>
              <w:pStyle w:val="STTABULKY"/>
            </w:pPr>
            <w:r w:rsidRPr="005711E1">
              <w:t>20 03 01</w:t>
            </w:r>
          </w:p>
        </w:tc>
        <w:tc>
          <w:tcPr>
            <w:tcW w:w="759" w:type="dxa"/>
            <w:tcBorders>
              <w:bottom w:val="single" w:sz="12" w:space="0" w:color="auto"/>
            </w:tcBorders>
            <w:vAlign w:val="center"/>
          </w:tcPr>
          <w:p w14:paraId="7B85D7D4" w14:textId="77777777" w:rsidR="004706D6" w:rsidRPr="005711E1" w:rsidRDefault="004706D6" w:rsidP="00393359">
            <w:pPr>
              <w:pStyle w:val="STTABULKY"/>
            </w:pPr>
            <w:r w:rsidRPr="005711E1">
              <w:t>O</w:t>
            </w:r>
          </w:p>
        </w:tc>
        <w:tc>
          <w:tcPr>
            <w:tcW w:w="3517" w:type="dxa"/>
            <w:tcBorders>
              <w:bottom w:val="single" w:sz="12" w:space="0" w:color="auto"/>
            </w:tcBorders>
            <w:vAlign w:val="center"/>
          </w:tcPr>
          <w:p w14:paraId="58B5CE16" w14:textId="77777777" w:rsidR="004706D6" w:rsidRPr="005711E1" w:rsidRDefault="004706D6" w:rsidP="00393359">
            <w:pPr>
              <w:pStyle w:val="STTABULKY"/>
            </w:pPr>
            <w:r w:rsidRPr="005711E1">
              <w:t>směsný komunální odpad</w:t>
            </w:r>
          </w:p>
        </w:tc>
        <w:tc>
          <w:tcPr>
            <w:tcW w:w="3543" w:type="dxa"/>
            <w:tcBorders>
              <w:bottom w:val="single" w:sz="12" w:space="0" w:color="auto"/>
              <w:right w:val="single" w:sz="12" w:space="0" w:color="auto"/>
            </w:tcBorders>
            <w:vAlign w:val="center"/>
          </w:tcPr>
          <w:p w14:paraId="51AFF563" w14:textId="77777777" w:rsidR="004706D6" w:rsidRPr="005711E1" w:rsidRDefault="004706D6" w:rsidP="00393359">
            <w:pPr>
              <w:pStyle w:val="STTABULKY"/>
            </w:pPr>
            <w:r w:rsidRPr="005711E1">
              <w:t>běžný odpad z provozu zařízení staveniště</w:t>
            </w:r>
          </w:p>
        </w:tc>
      </w:tr>
    </w:tbl>
    <w:p w14:paraId="103ACA67" w14:textId="77777777" w:rsidR="000D25F2" w:rsidRDefault="000D25F2" w:rsidP="00F00868">
      <w:pPr>
        <w:pStyle w:val="STNADPIS2"/>
        <w:numPr>
          <w:ilvl w:val="0"/>
          <w:numId w:val="0"/>
        </w:numPr>
        <w:ind w:left="567"/>
        <w:rPr>
          <w:ins w:id="369" w:author="Kitti Orszaghova" w:date="2019-11-07T16:14:00Z"/>
        </w:rPr>
        <w:pPrChange w:id="370" w:author="Kitti Orszaghova" w:date="2019-11-14T17:02:00Z">
          <w:pPr>
            <w:pStyle w:val="STNADPIS2"/>
          </w:pPr>
        </w:pPrChange>
      </w:pPr>
      <w:bookmarkStart w:id="371" w:name="_Toc18349047"/>
      <w:bookmarkStart w:id="372" w:name="_Toc18491715"/>
      <w:bookmarkEnd w:id="371"/>
    </w:p>
    <w:p w14:paraId="6162C425" w14:textId="6F75AB55" w:rsidR="00466129" w:rsidRPr="00B83ED2" w:rsidRDefault="00466129" w:rsidP="00F00868">
      <w:pPr>
        <w:pStyle w:val="STNADPIS2"/>
        <w:pPrChange w:id="373" w:author="Kitti Orszaghova" w:date="2019-11-14T17:02:00Z">
          <w:pPr>
            <w:pStyle w:val="STNADPIS2"/>
          </w:pPr>
        </w:pPrChange>
      </w:pPr>
      <w:r w:rsidRPr="00B83ED2">
        <w:t xml:space="preserve">Architektonické </w:t>
      </w:r>
      <w:r>
        <w:t xml:space="preserve">a materiálové </w:t>
      </w:r>
      <w:r w:rsidRPr="00B83ED2">
        <w:t>řešení navrhovaných úprav</w:t>
      </w:r>
      <w:bookmarkEnd w:id="372"/>
    </w:p>
    <w:p w14:paraId="250B9D54" w14:textId="6BAF9254" w:rsidR="00466129" w:rsidRDefault="00466129" w:rsidP="00A01C2C">
      <w:pPr>
        <w:pStyle w:val="STNORMLN-2"/>
      </w:pPr>
      <w:bookmarkStart w:id="374" w:name="_Hlk18398280"/>
      <w:r w:rsidRPr="00B83ED2">
        <w:t>Původní hmota rodinného domu</w:t>
      </w:r>
      <w:r>
        <w:t xml:space="preserve">, po vybourání </w:t>
      </w:r>
      <w:r w:rsidRPr="00B83ED2">
        <w:t>verand</w:t>
      </w:r>
      <w:r>
        <w:t>y</w:t>
      </w:r>
      <w:r w:rsidRPr="00B83ED2">
        <w:t xml:space="preserve"> a zádveří mnohoúhelníkového tvaru </w:t>
      </w:r>
      <w:r>
        <w:t>n</w:t>
      </w:r>
      <w:r w:rsidRPr="00B83ED2">
        <w:t>a jižní a</w:t>
      </w:r>
      <w:r w:rsidR="00A01C2C">
        <w:t> </w:t>
      </w:r>
      <w:r w:rsidRPr="00B83ED2">
        <w:t>západní straně</w:t>
      </w:r>
      <w:r>
        <w:t>,</w:t>
      </w:r>
      <w:r w:rsidRPr="00B83ED2">
        <w:t xml:space="preserve"> </w:t>
      </w:r>
      <w:r>
        <w:t>bude</w:t>
      </w:r>
      <w:r w:rsidRPr="00B83ED2">
        <w:t xml:space="preserve"> doplněna novou hmotou přístavby na západní straně. Tato hmota má obdélníkový půdorys a je zastřešena plochou střechou. Hlavní hmota objektu bude </w:t>
      </w:r>
      <w:r>
        <w:t xml:space="preserve">vertikálně </w:t>
      </w:r>
      <w:r w:rsidRPr="00B83ED2">
        <w:t>barevně rozdělená na soklovou část</w:t>
      </w:r>
      <w:r w:rsidR="0043304D">
        <w:t xml:space="preserve"> v odstínu tmavší béžové</w:t>
      </w:r>
      <w:r w:rsidRPr="00B83ED2">
        <w:t>, do výšky spodní hrany stříšky apsidy</w:t>
      </w:r>
      <w:r>
        <w:t xml:space="preserve"> </w:t>
      </w:r>
      <w:r w:rsidRPr="00B83ED2">
        <w:t>a na hlavní fasádu</w:t>
      </w:r>
      <w:r>
        <w:t xml:space="preserve"> 1. patra</w:t>
      </w:r>
      <w:r w:rsidR="0043304D">
        <w:t xml:space="preserve"> v odstínu </w:t>
      </w:r>
      <w:r w:rsidR="00AC34F3">
        <w:t>světlej</w:t>
      </w:r>
      <w:r w:rsidR="0043304D">
        <w:t>ší béžové</w:t>
      </w:r>
      <w:r w:rsidRPr="00B83ED2">
        <w:t xml:space="preserve">. </w:t>
      </w:r>
      <w:r>
        <w:t xml:space="preserve">Fasáda přístavby bude provedena shodně s hlavní fasádou z hladké, resp. jemně strukturované systémové omítky probarvené ve hmotě, ovšem v jemně odlišném odstínu. </w:t>
      </w:r>
      <w:r w:rsidR="00102D17" w:rsidRPr="007849AB">
        <w:t xml:space="preserve">Konkrétní </w:t>
      </w:r>
      <w:r w:rsidR="00AC34F3" w:rsidRPr="007849AB">
        <w:t>barevn</w:t>
      </w:r>
      <w:r w:rsidR="00AC34F3">
        <w:t>é</w:t>
      </w:r>
      <w:r w:rsidR="00AC34F3" w:rsidRPr="007849AB">
        <w:t xml:space="preserve"> </w:t>
      </w:r>
      <w:r w:rsidR="00102D17" w:rsidRPr="007849AB">
        <w:t>odstíny budou vybrán</w:t>
      </w:r>
      <w:r w:rsidR="00AC34F3">
        <w:t>y</w:t>
      </w:r>
      <w:r w:rsidR="00102D17" w:rsidRPr="007849AB">
        <w:t xml:space="preserve"> až po předložení vzorníku dodavatele.</w:t>
      </w:r>
    </w:p>
    <w:p w14:paraId="277DAD1C" w14:textId="57C636E6" w:rsidR="00AC34F3" w:rsidRDefault="00466129" w:rsidP="00A01C2C">
      <w:pPr>
        <w:pStyle w:val="STNORMLN-2"/>
      </w:pPr>
      <w:r w:rsidRPr="00B83ED2">
        <w:t xml:space="preserve">Okna jsou řešena s horizontálním členěním s cílem opticky snižovat výšku objektu. Rámy oken a dveří jsou </w:t>
      </w:r>
      <w:r>
        <w:t>navržen</w:t>
      </w:r>
      <w:r w:rsidR="00384E61">
        <w:t>y</w:t>
      </w:r>
      <w:r>
        <w:t xml:space="preserve"> </w:t>
      </w:r>
      <w:r w:rsidR="004706D6">
        <w:t xml:space="preserve">na vnější straně jako imitace </w:t>
      </w:r>
      <w:r w:rsidR="004F2C52">
        <w:t>povrchu dřeva.</w:t>
      </w:r>
    </w:p>
    <w:p w14:paraId="499F69D8" w14:textId="09AE66A8" w:rsidR="00466129" w:rsidRDefault="00466129" w:rsidP="00A01C2C">
      <w:pPr>
        <w:pStyle w:val="STNORMLN-2"/>
      </w:pPr>
      <w:r w:rsidRPr="00B83ED2">
        <w:t>Vstup do objektu je umístěn v jižní fasádě. Nad vstupem do objektu je navržen</w:t>
      </w:r>
      <w:r>
        <w:t>a</w:t>
      </w:r>
      <w:r w:rsidRPr="00B83ED2">
        <w:t xml:space="preserve"> pergola s </w:t>
      </w:r>
      <w:r w:rsidR="00AC34F3" w:rsidRPr="00B83ED2">
        <w:t>průsvitn</w:t>
      </w:r>
      <w:r w:rsidR="00AC34F3">
        <w:t>ý</w:t>
      </w:r>
      <w:r w:rsidR="00AC34F3" w:rsidRPr="00B83ED2">
        <w:t xml:space="preserve">m </w:t>
      </w:r>
      <w:r w:rsidRPr="00B83ED2">
        <w:t xml:space="preserve">zastřešením. Tato stříška slouží jako ochrana vstupního prostoru před rozmary počasí a </w:t>
      </w:r>
      <w:r w:rsidR="00AC34F3">
        <w:t>zároveň</w:t>
      </w:r>
      <w:r w:rsidRPr="00B83ED2">
        <w:t xml:space="preserve"> dotváří </w:t>
      </w:r>
      <w:r w:rsidR="00AC34F3" w:rsidRPr="00B83ED2">
        <w:t>architektonick</w:t>
      </w:r>
      <w:r w:rsidR="00AC34F3">
        <w:t>ý</w:t>
      </w:r>
      <w:r w:rsidR="00AC34F3" w:rsidRPr="00B83ED2">
        <w:t xml:space="preserve"> </w:t>
      </w:r>
      <w:r w:rsidRPr="00B83ED2">
        <w:t>vzhled objektu.</w:t>
      </w:r>
    </w:p>
    <w:bookmarkEnd w:id="374"/>
    <w:p w14:paraId="16F5ED32" w14:textId="77777777" w:rsidR="00A01C2C" w:rsidRDefault="00A01C2C" w:rsidP="00A01C2C">
      <w:pPr>
        <w:pStyle w:val="STNORMLN-2"/>
      </w:pPr>
    </w:p>
    <w:p w14:paraId="3C092166" w14:textId="76534AE9" w:rsidR="00466129" w:rsidRPr="00B83ED2" w:rsidRDefault="00466129" w:rsidP="00F00868">
      <w:pPr>
        <w:pStyle w:val="STNADPIS2"/>
        <w:pPrChange w:id="375" w:author="Kitti Orszaghova" w:date="2019-11-14T17:02:00Z">
          <w:pPr>
            <w:pStyle w:val="STNADPIS2"/>
          </w:pPr>
        </w:pPrChange>
      </w:pPr>
      <w:bookmarkStart w:id="376" w:name="_Toc18349049"/>
      <w:bookmarkStart w:id="377" w:name="_Toc18491716"/>
      <w:bookmarkEnd w:id="376"/>
      <w:r>
        <w:t>Dispoziční řešení</w:t>
      </w:r>
      <w:bookmarkEnd w:id="377"/>
    </w:p>
    <w:p w14:paraId="0CD90BC3" w14:textId="1CF87165" w:rsidR="00466129" w:rsidRDefault="00466129" w:rsidP="00A01C2C">
      <w:pPr>
        <w:pStyle w:val="STNORMLN-2"/>
      </w:pPr>
      <w:bookmarkStart w:id="378" w:name="_Hlk18398303"/>
      <w:r w:rsidRPr="00466129">
        <w:t>Do budovy se vstupuje ze zahrady na úrovni mezipatra od jihu plnými dveřmi s nadsvětlíkem. Z chodby na úrovni vstupu je možný přístup do 3 pokojů, do kanceláře zaměstnanců a</w:t>
      </w:r>
      <w:r w:rsidR="00AC34F3">
        <w:t> </w:t>
      </w:r>
      <w:r w:rsidRPr="00466129">
        <w:t>do</w:t>
      </w:r>
      <w:r w:rsidR="00AC34F3">
        <w:t> </w:t>
      </w:r>
      <w:r w:rsidRPr="00466129">
        <w:t>hygienické buňky určené pro osoby s omezenou schopností pohybu. Z chodby se</w:t>
      </w:r>
      <w:r w:rsidR="00AC34F3">
        <w:t> </w:t>
      </w:r>
      <w:r w:rsidRPr="00466129">
        <w:t>vstupuje po schodech do 1. patra k obývacím místnostem, jsou zde umístěny dva pokoje, společná pobytová hala s jídelním koutem, kuchyně, komora a koupelna s WC. Ze vstupní chodby je také možný přístup po novém schodišti do přízemí k technickým místnostem, skladům a nadstandardnímu pokoji s koupelnou.</w:t>
      </w:r>
    </w:p>
    <w:bookmarkEnd w:id="378"/>
    <w:p w14:paraId="11854041" w14:textId="77777777" w:rsidR="00AC34F3" w:rsidRDefault="00AC34F3" w:rsidP="00A01C2C">
      <w:pPr>
        <w:pStyle w:val="STNORMLN-2"/>
      </w:pPr>
    </w:p>
    <w:p w14:paraId="56F23C66" w14:textId="6020C5E6" w:rsidR="00466129" w:rsidRDefault="00466129" w:rsidP="00E16227">
      <w:pPr>
        <w:pStyle w:val="STNADPIS1"/>
      </w:pPr>
      <w:bookmarkStart w:id="379" w:name="_Toc18491717"/>
      <w:r>
        <w:t>Bezbariérové užívání stavby</w:t>
      </w:r>
      <w:bookmarkEnd w:id="379"/>
    </w:p>
    <w:p w14:paraId="0222BDEF" w14:textId="66FFA035" w:rsidR="00466129" w:rsidRDefault="00466129" w:rsidP="00A01C2C">
      <w:pPr>
        <w:pStyle w:val="STNORMLN-2"/>
      </w:pPr>
      <w:bookmarkStart w:id="380" w:name="_Hlk18393822"/>
      <w:r w:rsidRPr="00B83ED2">
        <w:t xml:space="preserve">Ve smyslu vyhlášky č. 398/2009 sb. musí být zajištěn bezbariérový přístup do stavby. Bezbariérový přístup k budově </w:t>
      </w:r>
      <w:r w:rsidR="00E66E25">
        <w:t>bude</w:t>
      </w:r>
      <w:r w:rsidRPr="00B83ED2">
        <w:t xml:space="preserve"> zaji</w:t>
      </w:r>
      <w:r w:rsidR="00E66E25">
        <w:t>štěn</w:t>
      </w:r>
      <w:r w:rsidRPr="00B83ED2">
        <w:t xml:space="preserve"> ze sousedního pozemku Centra 83. Navržené prostory v přístavbě </w:t>
      </w:r>
      <w:r>
        <w:t>umožňují</w:t>
      </w:r>
      <w:r w:rsidRPr="00B83ED2">
        <w:t xml:space="preserve"> užívání osob</w:t>
      </w:r>
      <w:r w:rsidR="00E66E25">
        <w:t>ami</w:t>
      </w:r>
      <w:r w:rsidRPr="00B83ED2">
        <w:t xml:space="preserve"> s omezenou schopností pohybu. V tomto patře je </w:t>
      </w:r>
      <w:r w:rsidR="00E66E25" w:rsidRPr="00B83ED2">
        <w:t>navržen</w:t>
      </w:r>
      <w:r w:rsidR="00E66E25">
        <w:t>o</w:t>
      </w:r>
      <w:r w:rsidR="00E66E25" w:rsidRPr="00B83ED2">
        <w:t xml:space="preserve"> </w:t>
      </w:r>
      <w:r w:rsidRPr="00B83ED2">
        <w:t>hygienické zázemí</w:t>
      </w:r>
      <w:r>
        <w:t>.</w:t>
      </w:r>
    </w:p>
    <w:bookmarkEnd w:id="380"/>
    <w:p w14:paraId="058E4DF8" w14:textId="0D64E1FA" w:rsidR="00E66E25" w:rsidRDefault="00E66E25">
      <w:pPr>
        <w:jc w:val="left"/>
        <w:rPr>
          <w:rFonts w:ascii="Segoe UI" w:hAnsi="Segoe UI"/>
          <w:color w:val="262626" w:themeColor="text1" w:themeTint="D9"/>
        </w:rPr>
      </w:pPr>
    </w:p>
    <w:p w14:paraId="0C6E4547" w14:textId="70A683C4" w:rsidR="00466129" w:rsidRDefault="00856B42" w:rsidP="00E16227">
      <w:pPr>
        <w:pStyle w:val="STNADPIS1"/>
      </w:pPr>
      <w:bookmarkStart w:id="381" w:name="_Toc18348426"/>
      <w:bookmarkStart w:id="382" w:name="_Toc18349052"/>
      <w:bookmarkStart w:id="383" w:name="_Toc18491718"/>
      <w:bookmarkEnd w:id="381"/>
      <w:bookmarkEnd w:id="382"/>
      <w:r>
        <w:t>Celkové provozní řešení</w:t>
      </w:r>
      <w:bookmarkEnd w:id="383"/>
    </w:p>
    <w:p w14:paraId="3F19DAE8" w14:textId="3C71FC8D" w:rsidR="00856B42" w:rsidRDefault="00856B42" w:rsidP="00A01C2C">
      <w:pPr>
        <w:pStyle w:val="STNORMLN-2"/>
      </w:pPr>
      <w:bookmarkStart w:id="384" w:name="_Hlk18398315"/>
      <w:r w:rsidRPr="00856B42">
        <w:t>Služb</w:t>
      </w:r>
      <w:r w:rsidR="005E529B">
        <w:t>y poskytované v předmětné budově</w:t>
      </w:r>
      <w:r w:rsidRPr="00856B42">
        <w:t xml:space="preserve"> j</w:t>
      </w:r>
      <w:r w:rsidR="005E529B">
        <w:t>sou</w:t>
      </w:r>
      <w:r w:rsidRPr="00856B42">
        <w:t xml:space="preserve"> určen</w:t>
      </w:r>
      <w:r w:rsidR="005E529B">
        <w:t>y</w:t>
      </w:r>
      <w:r w:rsidRPr="00856B42">
        <w:t xml:space="preserve"> dospělým osobám s </w:t>
      </w:r>
      <w:proofErr w:type="spellStart"/>
      <w:r w:rsidRPr="00856B42">
        <w:t>nízkofunkčním</w:t>
      </w:r>
      <w:proofErr w:type="spellEnd"/>
      <w:r w:rsidRPr="00856B42">
        <w:t xml:space="preserve"> autismem. Lidé s touto úrovní adaptability bývají velmi uzavření a mají malou schopnost navazovat sociální vztahy. Věnují se jednoduchým stereotypním činnostem, časté je</w:t>
      </w:r>
      <w:r w:rsidR="005E529B">
        <w:t xml:space="preserve"> u nich </w:t>
      </w:r>
      <w:r w:rsidRPr="00856B42">
        <w:t xml:space="preserve">sebezraňování a agrese. Je potřebný neustálý dohled odborně vyškoleného personálu. Návrh dispozičního řešení navazuje na tyto poznatky </w:t>
      </w:r>
      <w:r w:rsidRPr="00856B42">
        <w:lastRenderedPageBreak/>
        <w:t>v rámci možností daného objektu. Pokoje klientů jsou navrženy jako jednolůžkové. Prostory jsou rozděleny do dvou základních zón: místnosti přístupné a nepřístupné pro ubytované osoby.</w:t>
      </w:r>
    </w:p>
    <w:bookmarkEnd w:id="384"/>
    <w:p w14:paraId="6C370206" w14:textId="77777777" w:rsidR="005E529B" w:rsidRDefault="005E529B" w:rsidP="00A01C2C">
      <w:pPr>
        <w:pStyle w:val="STNORMLN-2"/>
      </w:pPr>
    </w:p>
    <w:p w14:paraId="21D729F8" w14:textId="144FA780" w:rsidR="00856B42" w:rsidRDefault="00856B42" w:rsidP="00E16227">
      <w:pPr>
        <w:pStyle w:val="STNADPIS1"/>
      </w:pPr>
      <w:bookmarkStart w:id="385" w:name="_Toc18491719"/>
      <w:r>
        <w:t>Technologie výroby</w:t>
      </w:r>
      <w:bookmarkEnd w:id="385"/>
    </w:p>
    <w:p w14:paraId="4ED9A3FA" w14:textId="0AC58E58" w:rsidR="004706D6" w:rsidRDefault="004706D6" w:rsidP="00A01C2C">
      <w:pPr>
        <w:pStyle w:val="STNORMLN-2"/>
      </w:pPr>
      <w:r w:rsidRPr="004706D6">
        <w:t>Objekt neobsahuje technologické a výrobní provozy.</w:t>
      </w:r>
    </w:p>
    <w:p w14:paraId="3C7B6EBD" w14:textId="77777777" w:rsidR="00A01C2C" w:rsidRDefault="00A01C2C" w:rsidP="00A01C2C">
      <w:pPr>
        <w:pStyle w:val="STNORMLN-2"/>
      </w:pPr>
    </w:p>
    <w:p w14:paraId="02078620" w14:textId="0E01A59E" w:rsidR="00856B42" w:rsidRPr="005E529B" w:rsidRDefault="00856B42" w:rsidP="00E16227">
      <w:pPr>
        <w:pStyle w:val="STNADPIS1"/>
      </w:pPr>
      <w:bookmarkStart w:id="386" w:name="_Toc18491720"/>
      <w:r w:rsidRPr="005E529B">
        <w:t>Konstrukční, stavebně technické řešení a technické vlastnosti stavby</w:t>
      </w:r>
      <w:bookmarkEnd w:id="386"/>
    </w:p>
    <w:p w14:paraId="703B491B" w14:textId="16C2F314" w:rsidR="00102D17" w:rsidRPr="005E529B" w:rsidRDefault="00102D17" w:rsidP="00F00868">
      <w:pPr>
        <w:pStyle w:val="STNADPIS2"/>
        <w:pPrChange w:id="387" w:author="Kitti Orszaghova" w:date="2019-11-14T17:02:00Z">
          <w:pPr>
            <w:pStyle w:val="STNADPIS2"/>
          </w:pPr>
        </w:pPrChange>
      </w:pPr>
      <w:bookmarkStart w:id="388" w:name="_Toc18491721"/>
      <w:r w:rsidRPr="005E529B">
        <w:t>Zemní práce</w:t>
      </w:r>
      <w:bookmarkEnd w:id="388"/>
    </w:p>
    <w:p w14:paraId="4FF3F625" w14:textId="34929257" w:rsidR="00102D17" w:rsidRDefault="00102D17" w:rsidP="00A01C2C">
      <w:pPr>
        <w:pStyle w:val="STNORMLN-2"/>
      </w:pPr>
      <w:r>
        <w:t>Před zahájením zemních prací se zřetelně označí výškový bod, od kterého se určují všechny příslušné výšky. Vlastní zemní práce budou zahájeny skrývkou ornice, která bude uložena na</w:t>
      </w:r>
      <w:r w:rsidR="005E529B">
        <w:t> </w:t>
      </w:r>
      <w:r>
        <w:t xml:space="preserve">vhodném místě stavební parcely a po dokončení stavby bude využita k finální terénní úpravě pozemku. Následně budou provedeny výkopy pro základové pasy. Celý obvod stavby bude obnažen/odkopán. V místě svislých výkopů bude výkop zajištěn bednící překližkou proti sesuvu stěn. </w:t>
      </w:r>
      <w:r w:rsidRPr="00102D17">
        <w:t>Pažení stěn je důležité provést tak, aby</w:t>
      </w:r>
      <w:r w:rsidR="005B2270">
        <w:t> </w:t>
      </w:r>
      <w:r w:rsidRPr="00102D17">
        <w:t>spolehlivě sneslo tlak zeminy a bylo bezpečné pro</w:t>
      </w:r>
      <w:r w:rsidR="005E529B">
        <w:t> </w:t>
      </w:r>
      <w:r w:rsidRPr="00102D17">
        <w:t>osoby, které se pohybují ve výkopech.</w:t>
      </w:r>
      <w:r>
        <w:t xml:space="preserve"> V průběhu výkopových prací bude třeba základovou spáru vždy důsledně chránit proti mechanickému poškození a</w:t>
      </w:r>
      <w:r w:rsidR="005B2270">
        <w:t> </w:t>
      </w:r>
      <w:r>
        <w:t>před nepříznivými klimatickými vlivy.</w:t>
      </w:r>
    </w:p>
    <w:p w14:paraId="4A1B948A" w14:textId="2D615A1E" w:rsidR="00A35758" w:rsidRDefault="00A35758" w:rsidP="00F00868">
      <w:pPr>
        <w:pStyle w:val="STNADPIS2"/>
        <w:pPrChange w:id="389" w:author="Kitti Orszaghova" w:date="2019-11-14T17:02:00Z">
          <w:pPr>
            <w:pStyle w:val="STNADPIS2"/>
          </w:pPr>
        </w:pPrChange>
      </w:pPr>
      <w:bookmarkStart w:id="390" w:name="_Toc18349057"/>
      <w:bookmarkStart w:id="391" w:name="_Toc18491722"/>
      <w:bookmarkEnd w:id="390"/>
      <w:r>
        <w:t>Základové konstrukce</w:t>
      </w:r>
      <w:bookmarkEnd w:id="391"/>
    </w:p>
    <w:p w14:paraId="63963178" w14:textId="360FC869" w:rsidR="00A35758" w:rsidRDefault="0086524D" w:rsidP="00A01C2C">
      <w:pPr>
        <w:pStyle w:val="STNORMLN-2"/>
      </w:pPr>
      <w:bookmarkStart w:id="392" w:name="_Hlk18399772"/>
      <w:r w:rsidRPr="00B83ED2">
        <w:t xml:space="preserve">Dle dostupných podkladů lze předpokládat, že stávající objekt je založen na základových betonových pasech proložených lomovým kamenem. Lze předpokládat, že je objekt založen </w:t>
      </w:r>
      <w:r>
        <w:t>v</w:t>
      </w:r>
      <w:r w:rsidR="005E529B">
        <w:t> </w:t>
      </w:r>
      <w:r w:rsidRPr="00B83ED2">
        <w:t>nezámrzné hloub</w:t>
      </w:r>
      <w:r>
        <w:t>ce</w:t>
      </w:r>
      <w:r w:rsidRPr="00B83ED2">
        <w:t xml:space="preserve">. </w:t>
      </w:r>
      <w:r>
        <w:t xml:space="preserve">Skutečná hloubka základové spáry bude prověřena při odhalení základových konstrukcí. </w:t>
      </w:r>
      <w:r w:rsidRPr="00B83ED2">
        <w:t>Přístavba bude založena na základových pasech z prostého betonu</w:t>
      </w:r>
      <w:r>
        <w:t>, v místě styku se stávajícími pasy bude provedeno provázání pasů proti posunu</w:t>
      </w:r>
      <w:r w:rsidR="00660763">
        <w:t xml:space="preserve"> pomocí</w:t>
      </w:r>
      <w:r w:rsidR="000839D4">
        <w:t xml:space="preserve"> kotevních </w:t>
      </w:r>
      <w:r w:rsidR="00102D17">
        <w:t>prutů</w:t>
      </w:r>
      <w:r w:rsidR="000839D4">
        <w:t xml:space="preserve"> </w:t>
      </w:r>
      <w:r w:rsidR="000839D4">
        <w:rPr>
          <w:rFonts w:cs="Segoe UI"/>
        </w:rPr>
        <w:t>Ø</w:t>
      </w:r>
      <w:r w:rsidR="000839D4">
        <w:t>12 mm</w:t>
      </w:r>
      <w:r w:rsidRPr="00B83ED2">
        <w:t>.</w:t>
      </w:r>
    </w:p>
    <w:p w14:paraId="00093EED" w14:textId="52A400B0" w:rsidR="00A35758" w:rsidRDefault="00A35758" w:rsidP="00F00868">
      <w:pPr>
        <w:pStyle w:val="STNADPIS2"/>
        <w:pPrChange w:id="393" w:author="Kitti Orszaghova" w:date="2019-11-14T17:02:00Z">
          <w:pPr>
            <w:pStyle w:val="STNADPIS2"/>
          </w:pPr>
        </w:pPrChange>
      </w:pPr>
      <w:bookmarkStart w:id="394" w:name="_Toc18349059"/>
      <w:bookmarkStart w:id="395" w:name="_Toc18491723"/>
      <w:bookmarkEnd w:id="394"/>
      <w:bookmarkEnd w:id="392"/>
      <w:r>
        <w:t>Hutněné násypy</w:t>
      </w:r>
      <w:bookmarkEnd w:id="395"/>
    </w:p>
    <w:p w14:paraId="78BB32A8" w14:textId="0514CED5" w:rsidR="00A35758" w:rsidRDefault="00A35758" w:rsidP="00A01C2C">
      <w:pPr>
        <w:pStyle w:val="STNORMLN-2"/>
      </w:pPr>
      <w:r w:rsidRPr="0043304D">
        <w:t>Pro zhutněné násypy bude použit vhodný materiál (např. vhodná zemina z výkopů, štěrkopísek,</w:t>
      </w:r>
      <w:r w:rsidR="005E529B">
        <w:t xml:space="preserve"> </w:t>
      </w:r>
      <w:r w:rsidRPr="0043304D">
        <w:t>stavební recyklát apod.).</w:t>
      </w:r>
    </w:p>
    <w:p w14:paraId="6876976F" w14:textId="43303DD5" w:rsidR="00A35758" w:rsidRDefault="00A35758" w:rsidP="00F00868">
      <w:pPr>
        <w:pStyle w:val="STNADPIS2"/>
        <w:pPrChange w:id="396" w:author="Kitti Orszaghova" w:date="2019-11-14T17:02:00Z">
          <w:pPr>
            <w:pStyle w:val="STNADPIS2"/>
          </w:pPr>
        </w:pPrChange>
      </w:pPr>
      <w:bookmarkStart w:id="397" w:name="_Toc18349061"/>
      <w:bookmarkStart w:id="398" w:name="_Toc18491724"/>
      <w:bookmarkEnd w:id="397"/>
      <w:r>
        <w:t>Svislé nosné konstrukce</w:t>
      </w:r>
      <w:bookmarkEnd w:id="398"/>
    </w:p>
    <w:p w14:paraId="7C76A177" w14:textId="267099A7" w:rsidR="005E529B" w:rsidRDefault="0086524D" w:rsidP="00A01C2C">
      <w:pPr>
        <w:pStyle w:val="STNORMLN-2"/>
      </w:pPr>
      <w:bookmarkStart w:id="399" w:name="_Hlk18399798"/>
      <w:r w:rsidRPr="0086524D">
        <w:t xml:space="preserve">Svislé nosné konstrukce stávajícího objektu jsou klasické zděné konstrukce z cihel pálených kladených do vazby na vápenocementovou maltu. Obvodové nosné zdivo stavby je různých šířek. Obvodové zdivo je z cihel plných šířky 450–500 mm, obvodové zdivo stávající přístavby je z pálených keramických dutých tvarovek CD-INA </w:t>
      </w:r>
      <w:proofErr w:type="spellStart"/>
      <w:r w:rsidRPr="0086524D">
        <w:t>tl</w:t>
      </w:r>
      <w:proofErr w:type="spellEnd"/>
      <w:r w:rsidRPr="0086524D">
        <w:t xml:space="preserve">. 375 mm. Stávající nosné cihelné stěny uvnitř dispozic jsou šířky 300 mm. Dělící příčky jsou z cihel </w:t>
      </w:r>
      <w:proofErr w:type="spellStart"/>
      <w:r w:rsidRPr="0086524D">
        <w:t>tl</w:t>
      </w:r>
      <w:proofErr w:type="spellEnd"/>
      <w:r w:rsidRPr="0086524D">
        <w:t>. 160-180 mm.</w:t>
      </w:r>
    </w:p>
    <w:p w14:paraId="1497EF52" w14:textId="0BD3812C" w:rsidR="00E45D20" w:rsidRDefault="00E45D20" w:rsidP="00A01C2C">
      <w:pPr>
        <w:pStyle w:val="STNORMLN-2"/>
      </w:pPr>
      <w:r>
        <w:t>Obvodové zdivo přístavby bud</w:t>
      </w:r>
      <w:r w:rsidR="00660763">
        <w:t>e</w:t>
      </w:r>
      <w:r>
        <w:t xml:space="preserve"> proveden z </w:t>
      </w:r>
      <w:r w:rsidR="009E0C76">
        <w:t>broušených</w:t>
      </w:r>
      <w:r>
        <w:t xml:space="preserve"> </w:t>
      </w:r>
      <w:r w:rsidR="00660763">
        <w:t>cihelných bloků</w:t>
      </w:r>
      <w:r w:rsidR="009E0C76">
        <w:t xml:space="preserve"> </w:t>
      </w:r>
      <w:proofErr w:type="spellStart"/>
      <w:r w:rsidR="009E0C76">
        <w:t>tl</w:t>
      </w:r>
      <w:proofErr w:type="spellEnd"/>
      <w:r w:rsidR="009E0C76">
        <w:t>. 440 mm</w:t>
      </w:r>
      <w:r w:rsidR="00660763">
        <w:t xml:space="preserve"> na maltu pro tenké spáry. </w:t>
      </w:r>
      <w:r w:rsidR="000839D4">
        <w:t>Přizdívání nových zdí ke stávající konstrukci bude proveden vysekáním „kapes“ do stávající zdi</w:t>
      </w:r>
      <w:r w:rsidR="00883916">
        <w:t>, do</w:t>
      </w:r>
      <w:r w:rsidR="005B2270">
        <w:t> </w:t>
      </w:r>
      <w:r w:rsidR="00883916">
        <w:t>kterých se zakotví vázací cihla.</w:t>
      </w:r>
    </w:p>
    <w:p w14:paraId="11AF252C" w14:textId="7A51B5D6" w:rsidR="00A35758" w:rsidRDefault="00A35758" w:rsidP="00F00868">
      <w:pPr>
        <w:pStyle w:val="STNADPIS2"/>
        <w:pPrChange w:id="400" w:author="Kitti Orszaghova" w:date="2019-11-14T17:02:00Z">
          <w:pPr>
            <w:pStyle w:val="STNADPIS2"/>
          </w:pPr>
        </w:pPrChange>
      </w:pPr>
      <w:bookmarkStart w:id="401" w:name="_Toc18349063"/>
      <w:bookmarkStart w:id="402" w:name="_Toc18491725"/>
      <w:bookmarkEnd w:id="401"/>
      <w:bookmarkEnd w:id="399"/>
      <w:r>
        <w:t>Vodorovné nosné konstrukce</w:t>
      </w:r>
      <w:bookmarkEnd w:id="402"/>
    </w:p>
    <w:p w14:paraId="76A8B077" w14:textId="62ABFD2E" w:rsidR="0019079D" w:rsidRDefault="00883916" w:rsidP="00A01C2C">
      <w:pPr>
        <w:pStyle w:val="STNORMLN-2"/>
        <w:rPr>
          <w:color w:val="auto"/>
        </w:rPr>
      </w:pPr>
      <w:bookmarkStart w:id="403" w:name="_Hlk18399810"/>
      <w:r w:rsidRPr="00883916">
        <w:t>Stávající stropní konstrukce nad přízemím je realizovaná jako železobetonová deska s</w:t>
      </w:r>
      <w:r w:rsidR="005E529B">
        <w:t> </w:t>
      </w:r>
      <w:r w:rsidRPr="00883916">
        <w:t xml:space="preserve">výztužnými žebry výšky 180 mm. </w:t>
      </w:r>
      <w:r w:rsidR="00EE33B5">
        <w:t xml:space="preserve">Nosná konstrukce střechy je tvořena dřevěnými trámy 240/200 mm. </w:t>
      </w:r>
      <w:r w:rsidR="00EE33B5" w:rsidRPr="0043304D">
        <w:rPr>
          <w:color w:val="auto"/>
        </w:rPr>
        <w:t>V místě vybourané dvouplášťové střechy bude proveden nový dřevěný trámový strop uložený na stávající nosné zdi.</w:t>
      </w:r>
      <w:r w:rsidR="003777F5">
        <w:rPr>
          <w:color w:val="auto"/>
        </w:rPr>
        <w:t xml:space="preserve"> </w:t>
      </w:r>
      <w:r w:rsidR="00CC7560">
        <w:rPr>
          <w:color w:val="auto"/>
        </w:rPr>
        <w:lastRenderedPageBreak/>
        <w:t>Dřevěné trámy budou ošetřeny přípravkem proti dřevokazným houbám, hmyzu a plísním.</w:t>
      </w:r>
      <w:r w:rsidR="00526F44">
        <w:rPr>
          <w:color w:val="auto"/>
        </w:rPr>
        <w:t xml:space="preserve"> Bude aplikován prostředek s barevní variantou.</w:t>
      </w:r>
      <w:r w:rsidR="00EE33B5" w:rsidRPr="0043304D">
        <w:rPr>
          <w:color w:val="auto"/>
        </w:rPr>
        <w:t xml:space="preserve"> </w:t>
      </w:r>
      <w:r w:rsidR="00EE33B5">
        <w:rPr>
          <w:color w:val="auto"/>
        </w:rPr>
        <w:t xml:space="preserve">Nosná konstrukce nové střechy </w:t>
      </w:r>
      <w:r w:rsidR="005E529B">
        <w:rPr>
          <w:color w:val="auto"/>
        </w:rPr>
        <w:t xml:space="preserve">přístavby </w:t>
      </w:r>
      <w:r w:rsidR="00EE33B5">
        <w:rPr>
          <w:color w:val="auto"/>
        </w:rPr>
        <w:t>je navržena z</w:t>
      </w:r>
      <w:r w:rsidR="0019079D">
        <w:rPr>
          <w:color w:val="auto"/>
        </w:rPr>
        <w:t> keramobetonových stropních nosníků a</w:t>
      </w:r>
      <w:r w:rsidR="005E529B">
        <w:rPr>
          <w:color w:val="auto"/>
        </w:rPr>
        <w:t> keramick</w:t>
      </w:r>
      <w:r w:rsidR="0019079D">
        <w:rPr>
          <w:color w:val="auto"/>
        </w:rPr>
        <w:t>ých vložek.</w:t>
      </w:r>
      <w:bookmarkEnd w:id="403"/>
    </w:p>
    <w:p w14:paraId="6DBB5E34" w14:textId="119B4E4C" w:rsidR="00C00B36" w:rsidRDefault="00C00B36" w:rsidP="00F00868">
      <w:pPr>
        <w:pStyle w:val="STNADPIS2"/>
        <w:pPrChange w:id="404" w:author="Kitti Orszaghova" w:date="2019-11-14T17:02:00Z">
          <w:pPr>
            <w:pStyle w:val="STNADPIS2"/>
          </w:pPr>
        </w:pPrChange>
      </w:pPr>
      <w:bookmarkStart w:id="405" w:name="_Toc18349065"/>
      <w:bookmarkStart w:id="406" w:name="_Toc18491726"/>
      <w:bookmarkEnd w:id="405"/>
      <w:r>
        <w:t>Překlady</w:t>
      </w:r>
      <w:bookmarkEnd w:id="406"/>
    </w:p>
    <w:p w14:paraId="0E17684B" w14:textId="3F2E7D8E" w:rsidR="00C00B36" w:rsidRDefault="00C00B36" w:rsidP="00A01C2C">
      <w:pPr>
        <w:pStyle w:val="STNORMLN-2"/>
      </w:pPr>
      <w:bookmarkStart w:id="407" w:name="_Hlk18399848"/>
      <w:r>
        <w:t xml:space="preserve">Překlady nad stávajícími otvory </w:t>
      </w:r>
      <w:r w:rsidR="00CA0B32">
        <w:t>projekt uvažuje</w:t>
      </w:r>
      <w:r>
        <w:t xml:space="preserve"> ocelové. Překlady nad novými otvory </w:t>
      </w:r>
      <w:r>
        <w:br/>
        <w:t>v</w:t>
      </w:r>
      <w:r w:rsidR="005E529B">
        <w:t>e </w:t>
      </w:r>
      <w:r>
        <w:t xml:space="preserve">stávajících konstrukcích </w:t>
      </w:r>
      <w:r w:rsidR="005E529B">
        <w:t xml:space="preserve">jsou navrženy </w:t>
      </w:r>
      <w:r>
        <w:t xml:space="preserve">ocelové. </w:t>
      </w:r>
      <w:r w:rsidR="00756217">
        <w:t xml:space="preserve">Překlady v nových zděných stěnách </w:t>
      </w:r>
      <w:r w:rsidR="005E529B">
        <w:t xml:space="preserve">jsou navrženy </w:t>
      </w:r>
      <w:r w:rsidR="00756217">
        <w:t>keramické systémové.</w:t>
      </w:r>
    </w:p>
    <w:p w14:paraId="06EAC9A9" w14:textId="73B1B3F4" w:rsidR="00C00B36" w:rsidRDefault="00A35758" w:rsidP="00F00868">
      <w:pPr>
        <w:pStyle w:val="STNADPIS2"/>
        <w:pPrChange w:id="408" w:author="Kitti Orszaghova" w:date="2019-11-14T17:02:00Z">
          <w:pPr>
            <w:pStyle w:val="STNADPIS2"/>
          </w:pPr>
        </w:pPrChange>
      </w:pPr>
      <w:bookmarkStart w:id="409" w:name="_Toc18349067"/>
      <w:bookmarkStart w:id="410" w:name="_Toc18491727"/>
      <w:bookmarkEnd w:id="409"/>
      <w:bookmarkEnd w:id="407"/>
      <w:r>
        <w:t>Schodiště</w:t>
      </w:r>
      <w:bookmarkEnd w:id="410"/>
    </w:p>
    <w:p w14:paraId="603EB418" w14:textId="4A670DF6" w:rsidR="00F45BAE" w:rsidRDefault="00771A85" w:rsidP="00A01C2C">
      <w:pPr>
        <w:pStyle w:val="STNORMLN-2"/>
      </w:pPr>
      <w:bookmarkStart w:id="411" w:name="_Hlk18399893"/>
      <w:r>
        <w:t xml:space="preserve">Konstrukce </w:t>
      </w:r>
      <w:r w:rsidR="00F45BAE">
        <w:t>vnitřní</w:t>
      </w:r>
      <w:r w:rsidR="005E529B">
        <w:t>ho</w:t>
      </w:r>
      <w:r w:rsidR="00F45BAE">
        <w:t xml:space="preserve"> </w:t>
      </w:r>
      <w:r>
        <w:t xml:space="preserve">schodiště </w:t>
      </w:r>
      <w:r w:rsidR="005E529B">
        <w:t>je navržena monolitická</w:t>
      </w:r>
      <w:r w:rsidR="00F45BAE">
        <w:t xml:space="preserve"> </w:t>
      </w:r>
      <w:r>
        <w:t xml:space="preserve">betonová </w:t>
      </w:r>
      <w:r w:rsidR="00F45BAE">
        <w:t>vyztužená KARI sítěmi. Exteriérové schodiště je navrženo z betonových schodů lepených do betonového podkladu pomoci lepící malty.</w:t>
      </w:r>
      <w:ins w:id="412" w:author="Kitti Orszaghova" w:date="2019-09-03T10:45:00Z">
        <w:r w:rsidR="00E306B7">
          <w:t xml:space="preserve"> </w:t>
        </w:r>
        <w:r w:rsidR="00E306B7" w:rsidRPr="00B83ED2">
          <w:rPr>
            <w:rFonts w:cs="Segoe UI"/>
          </w:rPr>
          <w:t>Počet stupňů a šířka je patrná z výkresové části. Schodiště jsou navržen</w:t>
        </w:r>
        <w:r w:rsidR="00E306B7">
          <w:rPr>
            <w:rFonts w:cs="Segoe UI"/>
          </w:rPr>
          <w:t>a</w:t>
        </w:r>
        <w:r w:rsidR="00E306B7" w:rsidRPr="00B83ED2">
          <w:rPr>
            <w:rFonts w:cs="Segoe UI"/>
          </w:rPr>
          <w:t xml:space="preserve"> s monolitickou povrchovou úpravou</w:t>
        </w:r>
        <w:r w:rsidR="00E306B7">
          <w:rPr>
            <w:rFonts w:cs="Segoe UI"/>
          </w:rPr>
          <w:t xml:space="preserve"> a splňují</w:t>
        </w:r>
        <w:r w:rsidR="00E306B7" w:rsidRPr="00B83ED2">
          <w:rPr>
            <w:rFonts w:cs="Segoe UI"/>
          </w:rPr>
          <w:t xml:space="preserve"> požadavky stanovené vyhláškou č. 398/2009 Sb.</w:t>
        </w:r>
      </w:ins>
    </w:p>
    <w:p w14:paraId="0674ED38" w14:textId="5671DA75" w:rsidR="00A35758" w:rsidRDefault="00A35758" w:rsidP="00F00868">
      <w:pPr>
        <w:pStyle w:val="STNADPIS2"/>
        <w:pPrChange w:id="413" w:author="Kitti Orszaghova" w:date="2019-11-14T17:02:00Z">
          <w:pPr>
            <w:pStyle w:val="STNADPIS2"/>
          </w:pPr>
        </w:pPrChange>
      </w:pPr>
      <w:bookmarkStart w:id="414" w:name="_Toc18349069"/>
      <w:bookmarkStart w:id="415" w:name="_Toc18491728"/>
      <w:bookmarkEnd w:id="414"/>
      <w:bookmarkEnd w:id="411"/>
      <w:r>
        <w:t>Střecha</w:t>
      </w:r>
      <w:bookmarkEnd w:id="415"/>
    </w:p>
    <w:p w14:paraId="3329967F" w14:textId="77777777" w:rsidR="005E529B" w:rsidRDefault="006C7855" w:rsidP="00A01C2C">
      <w:pPr>
        <w:pStyle w:val="STNORMLN-2"/>
      </w:pPr>
      <w:bookmarkStart w:id="416" w:name="_Hlk18399867"/>
      <w:r>
        <w:t>Na střeše budou vybour</w:t>
      </w:r>
      <w:r w:rsidR="00CA0B32">
        <w:t>á</w:t>
      </w:r>
      <w:r>
        <w:t>n</w:t>
      </w:r>
      <w:r w:rsidR="00CA0B32">
        <w:t>a</w:t>
      </w:r>
      <w:r>
        <w:t xml:space="preserve"> komínová tělesa a stávající atiková zeď. Bude odstraněna stávající skladba střešního pláště až na nosn</w:t>
      </w:r>
      <w:r w:rsidR="00CA0B32">
        <w:t>é</w:t>
      </w:r>
      <w:r>
        <w:t xml:space="preserve"> </w:t>
      </w:r>
      <w:r w:rsidR="00CA0B32">
        <w:t>trámy</w:t>
      </w:r>
      <w:r>
        <w:t>.</w:t>
      </w:r>
    </w:p>
    <w:p w14:paraId="78C0EF1F" w14:textId="28503CEB" w:rsidR="006C7855" w:rsidRPr="003D4858" w:rsidRDefault="006C7855" w:rsidP="00A01C2C">
      <w:pPr>
        <w:pStyle w:val="STNORMLN-2"/>
      </w:pPr>
      <w:r>
        <w:t xml:space="preserve">Je navržena </w:t>
      </w:r>
      <w:r w:rsidRPr="00B83ED2">
        <w:t>rekonstru</w:t>
      </w:r>
      <w:r>
        <w:t>kce</w:t>
      </w:r>
      <w:r w:rsidRPr="00B83ED2">
        <w:t xml:space="preserve"> stře</w:t>
      </w:r>
      <w:r>
        <w:t>šního pláště</w:t>
      </w:r>
      <w:r w:rsidR="00CA0B32">
        <w:t>.</w:t>
      </w:r>
      <w:r>
        <w:t xml:space="preserve"> </w:t>
      </w:r>
      <w:r w:rsidR="00CA0B32">
        <w:t>S</w:t>
      </w:r>
      <w:r>
        <w:t>třecha bude</w:t>
      </w:r>
      <w:r w:rsidRPr="00B83ED2">
        <w:t xml:space="preserve"> plochá jednoplášťová s mírným pultovým spádem. Rekonstrukce </w:t>
      </w:r>
      <w:r>
        <w:t xml:space="preserve">bude provedena v celé </w:t>
      </w:r>
      <w:r w:rsidR="00CA0B32">
        <w:t>skladbě – krytina</w:t>
      </w:r>
      <w:r w:rsidRPr="00B83ED2">
        <w:t xml:space="preserve">, </w:t>
      </w:r>
      <w:r>
        <w:t xml:space="preserve">vrstvy tepelné izolace i </w:t>
      </w:r>
      <w:r w:rsidRPr="00B83ED2">
        <w:t>parotěsné zábrany. Střecha nové přístavby je navržená jako plochá jednoplášťová</w:t>
      </w:r>
      <w:r>
        <w:t xml:space="preserve"> ve</w:t>
      </w:r>
      <w:r w:rsidR="00CD3E75">
        <w:t> </w:t>
      </w:r>
      <w:r>
        <w:t>stejné skladbě</w:t>
      </w:r>
      <w:r w:rsidRPr="00B83ED2">
        <w:t>.</w:t>
      </w:r>
      <w:r>
        <w:t xml:space="preserve"> Skladba je</w:t>
      </w:r>
      <w:r w:rsidR="005B2270">
        <w:t> </w:t>
      </w:r>
      <w:r>
        <w:t xml:space="preserve">popsána v tabulce </w:t>
      </w:r>
      <w:r w:rsidR="00EB546C">
        <w:t>skladeb.</w:t>
      </w:r>
      <w:ins w:id="417" w:author="Kitti Orszaghova" w:date="2019-11-12T14:00:00Z">
        <w:r w:rsidR="003D4858">
          <w:t xml:space="preserve"> Střešní plášť</w:t>
        </w:r>
      </w:ins>
      <w:ins w:id="418" w:author="Kitti Orszaghova" w:date="2019-11-12T14:01:00Z">
        <w:r w:rsidR="003D4858">
          <w:t xml:space="preserve"> musí splňovat klasifikaci B</w:t>
        </w:r>
        <w:r w:rsidR="003D4858">
          <w:rPr>
            <w:vertAlign w:val="subscript"/>
          </w:rPr>
          <w:t>R</w:t>
        </w:r>
      </w:ins>
      <w:ins w:id="419" w:author="Kitti Orszaghova" w:date="2019-11-12T14:19:00Z">
        <w:r w:rsidR="003D4858">
          <w:rPr>
            <w:vertAlign w:val="subscript"/>
          </w:rPr>
          <w:t>O</w:t>
        </w:r>
      </w:ins>
      <w:ins w:id="420" w:author="Kitti Orszaghova" w:date="2019-11-12T14:01:00Z">
        <w:r w:rsidR="003D4858">
          <w:rPr>
            <w:vertAlign w:val="subscript"/>
          </w:rPr>
          <w:t>OF</w:t>
        </w:r>
        <w:r w:rsidR="003D4858">
          <w:t>t1.</w:t>
        </w:r>
      </w:ins>
    </w:p>
    <w:p w14:paraId="5F98D720" w14:textId="63FC3F86" w:rsidR="00A35758" w:rsidRDefault="00A35758" w:rsidP="00F00868">
      <w:pPr>
        <w:pStyle w:val="STNADPIS2"/>
        <w:pPrChange w:id="421" w:author="Kitti Orszaghova" w:date="2019-11-14T17:02:00Z">
          <w:pPr>
            <w:pStyle w:val="STNADPIS2"/>
          </w:pPr>
        </w:pPrChange>
      </w:pPr>
      <w:bookmarkStart w:id="422" w:name="_Toc18349071"/>
      <w:bookmarkStart w:id="423" w:name="_Toc18491729"/>
      <w:bookmarkEnd w:id="422"/>
      <w:bookmarkEnd w:id="416"/>
      <w:r>
        <w:t>Komín</w:t>
      </w:r>
      <w:bookmarkEnd w:id="423"/>
    </w:p>
    <w:p w14:paraId="5F1DEF57" w14:textId="5DA606C0" w:rsidR="00EB546C" w:rsidRDefault="00EB546C" w:rsidP="00A01C2C">
      <w:pPr>
        <w:pStyle w:val="STNORMLN-2"/>
      </w:pPr>
      <w:r>
        <w:t xml:space="preserve">Odtah spalin a přívod spalovacího vzduchu bude </w:t>
      </w:r>
      <w:r w:rsidR="00CD3E75">
        <w:t>zajištěn</w:t>
      </w:r>
      <w:r w:rsidR="00CA0B32">
        <w:t xml:space="preserve"> nov</w:t>
      </w:r>
      <w:r w:rsidR="00CD3E75">
        <w:t>ým</w:t>
      </w:r>
      <w:r w:rsidR="00CA0B32">
        <w:t xml:space="preserve"> komínov</w:t>
      </w:r>
      <w:r w:rsidR="00CD3E75">
        <w:t>ým</w:t>
      </w:r>
      <w:r w:rsidR="00CA0B32">
        <w:t xml:space="preserve"> průduch</w:t>
      </w:r>
      <w:r w:rsidR="00CD3E75">
        <w:t>em</w:t>
      </w:r>
      <w:r w:rsidR="00CA0B32">
        <w:t xml:space="preserve"> a</w:t>
      </w:r>
      <w:r w:rsidR="00CD3E75">
        <w:t> </w:t>
      </w:r>
      <w:r w:rsidR="00CA0B32">
        <w:t>systémov</w:t>
      </w:r>
      <w:r w:rsidR="00CD3E75">
        <w:t>ým</w:t>
      </w:r>
      <w:r w:rsidR="00CA0B32">
        <w:t xml:space="preserve"> </w:t>
      </w:r>
      <w:r>
        <w:t>koaxiálního potrubí o průměru 60/100 mm. Potrubí bude vedeno od kotle do</w:t>
      </w:r>
      <w:r w:rsidR="00CD3E75">
        <w:t> </w:t>
      </w:r>
      <w:r>
        <w:t>komínového průduchu a</w:t>
      </w:r>
      <w:r w:rsidR="005B2270">
        <w:t> </w:t>
      </w:r>
      <w:r>
        <w:t>vyvedeno nad střechu</w:t>
      </w:r>
      <w:r w:rsidR="00CD3E75">
        <w:t>, kde bude</w:t>
      </w:r>
      <w:r>
        <w:t xml:space="preserve"> ukončeno pomocí </w:t>
      </w:r>
      <w:r w:rsidR="00ED7A61">
        <w:t>nad</w:t>
      </w:r>
      <w:r>
        <w:t>střešní hlavice</w:t>
      </w:r>
      <w:r w:rsidR="00ED7A61">
        <w:t>.</w:t>
      </w:r>
      <w:r w:rsidR="00CD3E75">
        <w:t xml:space="preserve"> Celý systém odkouření bude proveden systémově dle výrobce zdroje tepla.</w:t>
      </w:r>
    </w:p>
    <w:p w14:paraId="3E45829D" w14:textId="72A7A43A" w:rsidR="00A35758" w:rsidRDefault="00A35758" w:rsidP="00F00868">
      <w:pPr>
        <w:pStyle w:val="STNADPIS2"/>
        <w:pPrChange w:id="424" w:author="Kitti Orszaghova" w:date="2019-11-14T17:02:00Z">
          <w:pPr>
            <w:pStyle w:val="STNADPIS2"/>
          </w:pPr>
        </w:pPrChange>
      </w:pPr>
      <w:bookmarkStart w:id="425" w:name="_Toc18349073"/>
      <w:bookmarkStart w:id="426" w:name="_Toc18491730"/>
      <w:bookmarkEnd w:id="425"/>
      <w:r>
        <w:t>Dělící konstrukce</w:t>
      </w:r>
      <w:bookmarkEnd w:id="426"/>
    </w:p>
    <w:p w14:paraId="245430F8" w14:textId="3F50B5BA" w:rsidR="00ED7A61" w:rsidRDefault="00ED7A61" w:rsidP="00A01C2C">
      <w:pPr>
        <w:pStyle w:val="STNORMLN-2"/>
      </w:pPr>
      <w:bookmarkStart w:id="427" w:name="_Hlk18399988"/>
      <w:r>
        <w:t xml:space="preserve">Příčky </w:t>
      </w:r>
      <w:r w:rsidR="00CA0B32">
        <w:t>se vyzdí</w:t>
      </w:r>
      <w:r>
        <w:t xml:space="preserve"> z broušených cihelných bloků </w:t>
      </w:r>
      <w:proofErr w:type="spellStart"/>
      <w:r>
        <w:t>tl</w:t>
      </w:r>
      <w:proofErr w:type="spellEnd"/>
      <w:r>
        <w:t xml:space="preserve">. 140 mm na maltu pro tenké spáry. </w:t>
      </w:r>
      <w:r w:rsidR="00CA0B32">
        <w:t xml:space="preserve">Styk </w:t>
      </w:r>
      <w:r>
        <w:t xml:space="preserve">nových zdí </w:t>
      </w:r>
      <w:r w:rsidR="00CA0B32">
        <w:t>s</w:t>
      </w:r>
      <w:r>
        <w:t>e</w:t>
      </w:r>
      <w:r w:rsidR="005B2270">
        <w:t> </w:t>
      </w:r>
      <w:r>
        <w:t>stávající konstrukc</w:t>
      </w:r>
      <w:r w:rsidR="00CA0B32">
        <w:t>í</w:t>
      </w:r>
      <w:r>
        <w:t xml:space="preserve"> bude proveden </w:t>
      </w:r>
      <w:r w:rsidR="00CA0B32">
        <w:t xml:space="preserve">provázáním, tedy </w:t>
      </w:r>
      <w:r>
        <w:t xml:space="preserve">vysekáním „kapes“ do stávající </w:t>
      </w:r>
      <w:r w:rsidR="00CA0B32">
        <w:t>stěny</w:t>
      </w:r>
      <w:r>
        <w:t>, do kterých se zakotví vázací cihla</w:t>
      </w:r>
      <w:r w:rsidR="00CA0B32">
        <w:t xml:space="preserve"> nového zdiva.</w:t>
      </w:r>
    </w:p>
    <w:p w14:paraId="0CE0C535" w14:textId="6C116C8A" w:rsidR="00A35758" w:rsidRDefault="00A35758" w:rsidP="00F00868">
      <w:pPr>
        <w:pStyle w:val="STNADPIS2"/>
        <w:pPrChange w:id="428" w:author="Kitti Orszaghova" w:date="2019-11-14T17:02:00Z">
          <w:pPr>
            <w:pStyle w:val="STNADPIS2"/>
          </w:pPr>
        </w:pPrChange>
      </w:pPr>
      <w:bookmarkStart w:id="429" w:name="_Toc18349075"/>
      <w:bookmarkStart w:id="430" w:name="_Toc18491731"/>
      <w:bookmarkStart w:id="431" w:name="_Hlk18400041"/>
      <w:bookmarkEnd w:id="429"/>
      <w:bookmarkEnd w:id="427"/>
      <w:r>
        <w:t>Izolace proti vodě a radonu</w:t>
      </w:r>
      <w:bookmarkEnd w:id="430"/>
    </w:p>
    <w:p w14:paraId="5E54FA5D" w14:textId="6B5EE17A" w:rsidR="00ED7A61" w:rsidRDefault="000B4808" w:rsidP="00A01C2C">
      <w:pPr>
        <w:pStyle w:val="STNORMLN-2"/>
      </w:pPr>
      <w:r>
        <w:t xml:space="preserve">Hydroizolační systém spodní stavby je navržen proti zemní vlhkosti a radonu. </w:t>
      </w:r>
      <w:r w:rsidR="00ED7A61">
        <w:t>Stávající zdivo bude podřezáno a společně s podlahami opatřeno izolací proti zemní vlhkosti.</w:t>
      </w:r>
      <w:r w:rsidR="001F50A1">
        <w:t xml:space="preserve"> </w:t>
      </w:r>
      <w:r w:rsidR="00FD651D">
        <w:t>Do strojně proříznutého zdiva bude vložená hydroizolační deska z tuhého plastu nebo folie, bude proveden</w:t>
      </w:r>
      <w:r w:rsidR="00CD3E75">
        <w:t>o</w:t>
      </w:r>
      <w:r w:rsidR="00FD651D">
        <w:t xml:space="preserve"> vyklínování proti dosednutí a tlakové vyplnění řezu cementovou injektáží.</w:t>
      </w:r>
      <w:r w:rsidR="00CA0B32">
        <w:t xml:space="preserve"> Dodatečné izolování bude provedeno podle technologických předpisů dodavatele systému. </w:t>
      </w:r>
      <w:r>
        <w:t>Stávající svislé izolace na obvodovém zdivu budou odstraněny, zdivo bude očištěno a</w:t>
      </w:r>
      <w:r w:rsidR="00CD3E75">
        <w:t> </w:t>
      </w:r>
      <w:r>
        <w:t>na</w:t>
      </w:r>
      <w:r w:rsidR="00CD3E75">
        <w:t> </w:t>
      </w:r>
      <w:r>
        <w:t>připravený povrch bude aplikován nový izolační systém. Detaily</w:t>
      </w:r>
      <w:r w:rsidR="00FD651D">
        <w:t xml:space="preserve"> budou provedeny podle </w:t>
      </w:r>
      <w:r w:rsidR="00CA0B32">
        <w:t xml:space="preserve">technologických </w:t>
      </w:r>
      <w:r w:rsidR="003D18F8">
        <w:t>předpisů dodavatele systému</w:t>
      </w:r>
      <w:r w:rsidR="00FD651D">
        <w:t>.</w:t>
      </w:r>
      <w:r w:rsidR="00480044">
        <w:t xml:space="preserve"> </w:t>
      </w:r>
      <w:r>
        <w:t>Podrobnosti viz skladby konstrukcí.</w:t>
      </w:r>
    </w:p>
    <w:p w14:paraId="40E17C2F" w14:textId="31FCE6E1" w:rsidR="00A35758" w:rsidRDefault="00A35758" w:rsidP="00F00868">
      <w:pPr>
        <w:pStyle w:val="STNADPIS2"/>
        <w:pPrChange w:id="432" w:author="Kitti Orszaghova" w:date="2019-11-14T17:02:00Z">
          <w:pPr>
            <w:pStyle w:val="STNADPIS2"/>
          </w:pPr>
        </w:pPrChange>
      </w:pPr>
      <w:bookmarkStart w:id="433" w:name="_Toc18349077"/>
      <w:bookmarkStart w:id="434" w:name="_Toc18491732"/>
      <w:bookmarkEnd w:id="433"/>
      <w:r>
        <w:t xml:space="preserve">Hydroizolace </w:t>
      </w:r>
      <w:r w:rsidR="00CD3E75">
        <w:t xml:space="preserve">hygienických </w:t>
      </w:r>
      <w:r>
        <w:t>zařízení</w:t>
      </w:r>
      <w:bookmarkEnd w:id="434"/>
    </w:p>
    <w:p w14:paraId="4524CB13" w14:textId="1B9CA91C" w:rsidR="00ED7A61" w:rsidRDefault="00ED7A61" w:rsidP="00A01C2C">
      <w:pPr>
        <w:pStyle w:val="STNORMLN-2"/>
      </w:pPr>
      <w:r>
        <w:lastRenderedPageBreak/>
        <w:t xml:space="preserve">Podlahy a stěny v místnostech hygienického zařízení budou </w:t>
      </w:r>
      <w:r w:rsidR="003D18F8">
        <w:t>opatřeny voděvzdornou stěrkou.</w:t>
      </w:r>
    </w:p>
    <w:p w14:paraId="643BB90B" w14:textId="77777777" w:rsidR="00A35758" w:rsidRDefault="00A35758" w:rsidP="00F00868">
      <w:pPr>
        <w:pStyle w:val="STNADPIS2"/>
        <w:pPrChange w:id="435" w:author="Kitti Orszaghova" w:date="2019-11-14T17:02:00Z">
          <w:pPr>
            <w:pStyle w:val="STNADPIS2"/>
          </w:pPr>
        </w:pPrChange>
      </w:pPr>
      <w:bookmarkStart w:id="436" w:name="_Toc18349079"/>
      <w:bookmarkStart w:id="437" w:name="_Toc18491733"/>
      <w:bookmarkEnd w:id="436"/>
      <w:r>
        <w:t>Hydroizolace střechy</w:t>
      </w:r>
      <w:bookmarkEnd w:id="437"/>
    </w:p>
    <w:p w14:paraId="23551369" w14:textId="693738FE" w:rsidR="003D4858" w:rsidRPr="00C5594E" w:rsidRDefault="008A18B7" w:rsidP="003D4858">
      <w:pPr>
        <w:pStyle w:val="STNORMLN-2"/>
        <w:rPr>
          <w:ins w:id="438" w:author="Kitti Orszaghova" w:date="2019-11-12T14:19:00Z"/>
        </w:rPr>
      </w:pPr>
      <w:r>
        <w:t>Na nov</w:t>
      </w:r>
      <w:r w:rsidR="003D18F8">
        <w:t>é</w:t>
      </w:r>
      <w:r>
        <w:t>m záklopu</w:t>
      </w:r>
      <w:r w:rsidR="003D18F8">
        <w:t xml:space="preserve"> z prken</w:t>
      </w:r>
      <w:r>
        <w:t xml:space="preserve"> bude položena parozábrana </w:t>
      </w:r>
      <w:r w:rsidR="00EB504E">
        <w:t>z SBS modifikovaného asfaltu</w:t>
      </w:r>
      <w:r>
        <w:t xml:space="preserve"> s plošnou hmotností </w:t>
      </w:r>
      <w:r w:rsidR="00EB504E" w:rsidRPr="0043304D">
        <w:t>4,54 kg/m²</w:t>
      </w:r>
      <w:r w:rsidRPr="0043304D">
        <w:t xml:space="preserve">. Faktor difúzního odporu </w:t>
      </w:r>
      <w:r w:rsidR="006248DC" w:rsidRPr="0043304D">
        <w:t>30000</w:t>
      </w:r>
      <w:r w:rsidRPr="0043304D">
        <w:t xml:space="preserve">. </w:t>
      </w:r>
      <w:r w:rsidR="00F9626F" w:rsidRPr="0043304D">
        <w:t xml:space="preserve">Parotěsná vrstva bude vytažena na horní hranu atikové zdi. </w:t>
      </w:r>
      <w:r w:rsidRPr="0043304D">
        <w:t xml:space="preserve">Na tepelné izolaci bude položená </w:t>
      </w:r>
      <w:r w:rsidR="00F9626F" w:rsidRPr="0043304D">
        <w:t>hydroizolace mechanicky</w:t>
      </w:r>
      <w:r w:rsidR="00EB504E" w:rsidRPr="0043304D">
        <w:t xml:space="preserve"> kotvena pomoci teleskopické hmoždinky. Kotvení bude provedeno dle kotevního plánu. Způsob kotvení musí být pro konkrétní aplikace navržen tak, aby byla fólie zajištěna proti rozměrovým změnám a sání větru. </w:t>
      </w:r>
      <w:r w:rsidR="00F9626F">
        <w:t xml:space="preserve">Detaily budou provedeny podle </w:t>
      </w:r>
      <w:r w:rsidR="003D18F8">
        <w:t>montážních</w:t>
      </w:r>
      <w:r w:rsidR="00F9626F">
        <w:t xml:space="preserve"> listů</w:t>
      </w:r>
      <w:r w:rsidR="003D18F8">
        <w:t xml:space="preserve"> dodavatele systému</w:t>
      </w:r>
      <w:r w:rsidR="00F9626F">
        <w:t>.</w:t>
      </w:r>
      <w:ins w:id="439" w:author="Kitti Orszaghova" w:date="2019-11-12T14:19:00Z">
        <w:r w:rsidR="003D4858">
          <w:t xml:space="preserve"> Střešní plášť musí splňovat klasifikaci B</w:t>
        </w:r>
        <w:r w:rsidR="003D4858">
          <w:rPr>
            <w:vertAlign w:val="subscript"/>
          </w:rPr>
          <w:t>ROOF</w:t>
        </w:r>
        <w:r w:rsidR="003D4858">
          <w:t>t1.</w:t>
        </w:r>
      </w:ins>
    </w:p>
    <w:p w14:paraId="30B29560" w14:textId="11D67B1D" w:rsidR="00ED7A61" w:rsidRDefault="00ED7A61" w:rsidP="00A01C2C">
      <w:pPr>
        <w:pStyle w:val="STNORMLN-2"/>
      </w:pPr>
    </w:p>
    <w:p w14:paraId="7837FF1F" w14:textId="3A7381E6" w:rsidR="00D82AA9" w:rsidRPr="0043304D" w:rsidDel="000D25F2" w:rsidRDefault="00D82AA9" w:rsidP="00F00868">
      <w:pPr>
        <w:pStyle w:val="STNADPIS2"/>
        <w:rPr>
          <w:del w:id="440" w:author="Kitti Orszaghova" w:date="2019-11-07T16:19:00Z"/>
        </w:rPr>
        <w:pPrChange w:id="441" w:author="Kitti Orszaghova" w:date="2019-11-14T17:02:00Z">
          <w:pPr>
            <w:pStyle w:val="STNORMLN-2"/>
          </w:pPr>
        </w:pPrChange>
      </w:pPr>
    </w:p>
    <w:p w14:paraId="7CE37F3F" w14:textId="26F80051" w:rsidR="00A35758" w:rsidRDefault="00A35758" w:rsidP="00F00868">
      <w:pPr>
        <w:pStyle w:val="STNADPIS2"/>
        <w:pPrChange w:id="442" w:author="Kitti Orszaghova" w:date="2019-11-14T17:02:00Z">
          <w:pPr>
            <w:pStyle w:val="STNADPIS2"/>
          </w:pPr>
        </w:pPrChange>
      </w:pPr>
      <w:bookmarkStart w:id="443" w:name="_Toc18491734"/>
      <w:r>
        <w:t>Izolace tepelné</w:t>
      </w:r>
      <w:bookmarkEnd w:id="443"/>
    </w:p>
    <w:p w14:paraId="6714FA2F" w14:textId="7658BFB4" w:rsidR="003D18F8" w:rsidRDefault="003D18F8" w:rsidP="00A01C2C">
      <w:pPr>
        <w:pStyle w:val="STNORMLN-2"/>
      </w:pPr>
      <w:r>
        <w:t xml:space="preserve">Obvodové stěny se </w:t>
      </w:r>
      <w:r w:rsidR="00ED4967" w:rsidRPr="0043304D">
        <w:t>zatepl</w:t>
      </w:r>
      <w:r>
        <w:t>í</w:t>
      </w:r>
      <w:r w:rsidR="00ED4967" w:rsidRPr="0043304D">
        <w:t xml:space="preserve"> kontaktním zateplovacím systémem </w:t>
      </w:r>
      <w:r w:rsidR="00D82AA9">
        <w:t xml:space="preserve">ve standardu </w:t>
      </w:r>
      <w:r w:rsidR="00ED4967" w:rsidRPr="0043304D">
        <w:t xml:space="preserve">ETICS. </w:t>
      </w:r>
      <w:r w:rsidR="00D82AA9" w:rsidRPr="0043304D">
        <w:t>Fasádní zateplovací systém</w:t>
      </w:r>
      <w:r w:rsidR="00D82AA9" w:rsidRPr="0043304D" w:rsidDel="00D82AA9">
        <w:t xml:space="preserve"> </w:t>
      </w:r>
      <w:r w:rsidR="00ED4967" w:rsidRPr="0043304D">
        <w:t xml:space="preserve">bude dodán jako ucelený systém </w:t>
      </w:r>
      <w:r>
        <w:t>s</w:t>
      </w:r>
      <w:r w:rsidR="00ED4967" w:rsidRPr="0043304D">
        <w:t xml:space="preserve"> certifikovan</w:t>
      </w:r>
      <w:r>
        <w:t>ou</w:t>
      </w:r>
      <w:r w:rsidR="00ED4967" w:rsidRPr="0043304D">
        <w:t xml:space="preserve"> skladb</w:t>
      </w:r>
      <w:r>
        <w:t>ou</w:t>
      </w:r>
      <w:r w:rsidR="00ED4967" w:rsidRPr="0043304D">
        <w:t>. Zateplovací systém</w:t>
      </w:r>
      <w:r w:rsidR="00D82AA9">
        <w:t>, provedený na </w:t>
      </w:r>
      <w:r w:rsidR="00D82AA9" w:rsidRPr="0043304D">
        <w:t>stávající</w:t>
      </w:r>
      <w:r w:rsidR="00D82AA9">
        <w:t>m</w:t>
      </w:r>
      <w:r w:rsidR="00D82AA9" w:rsidRPr="0043304D">
        <w:t xml:space="preserve"> řádně upravené</w:t>
      </w:r>
      <w:r w:rsidR="00D82AA9">
        <w:t>m</w:t>
      </w:r>
      <w:r w:rsidR="00D82AA9" w:rsidRPr="0043304D">
        <w:t xml:space="preserve"> podkladu</w:t>
      </w:r>
      <w:r w:rsidR="00D82AA9">
        <w:t>,</w:t>
      </w:r>
      <w:r w:rsidR="00ED4967" w:rsidRPr="0043304D">
        <w:t xml:space="preserve"> se skládá z lepící hmoty, fasádního polystyrenu či vaty, stěrkové a výztužné vrstvy, penetrační vrstvy a venkovní tenkovrstvé omítky. </w:t>
      </w:r>
      <w:r w:rsidR="00217871" w:rsidRPr="0043304D">
        <w:t>Fasádní zateplovací systém bude dotažen k okennímu rámu v tloušťce 30</w:t>
      </w:r>
      <w:r w:rsidR="00D82AA9">
        <w:t> </w:t>
      </w:r>
      <w:r w:rsidR="00217871" w:rsidRPr="0043304D">
        <w:t>mm.</w:t>
      </w:r>
      <w:r w:rsidR="00E018B9">
        <w:t xml:space="preserve"> </w:t>
      </w:r>
      <w:r w:rsidR="000B4808" w:rsidRPr="0043304D">
        <w:t>Spodní část stavby bude izolována soklovými izolačními deskami s nízkou nasákavostí, vhodné do hloubky 3 m.</w:t>
      </w:r>
      <w:r w:rsidR="00E018B9">
        <w:t xml:space="preserve"> Jako tepelný izolant střešní konstrukce je použito zateplení z minerální vlny. Podlaha na terénu bude tepelně izolována s izolací z</w:t>
      </w:r>
      <w:r w:rsidR="006248DC">
        <w:t> </w:t>
      </w:r>
      <w:r w:rsidR="00E018B9">
        <w:t>XPS</w:t>
      </w:r>
      <w:r w:rsidR="006248DC">
        <w:t>.</w:t>
      </w:r>
      <w:r w:rsidR="00E018B9">
        <w:t xml:space="preserve"> </w:t>
      </w:r>
      <w:r w:rsidR="00E018B9" w:rsidRPr="0079201C">
        <w:t>Podrobnosti viz skladby konstrukcí.</w:t>
      </w:r>
      <w:r>
        <w:t xml:space="preserve"> Detaily budou provedeny podle montážních listů dodavatele systému.</w:t>
      </w:r>
    </w:p>
    <w:p w14:paraId="229A583C" w14:textId="7BDCF7A2" w:rsidR="00A35758" w:rsidRDefault="00A35758" w:rsidP="00F00868">
      <w:pPr>
        <w:pStyle w:val="STNADPIS2"/>
        <w:pPrChange w:id="444" w:author="Kitti Orszaghova" w:date="2019-11-14T17:02:00Z">
          <w:pPr>
            <w:pStyle w:val="STNADPIS2"/>
          </w:pPr>
        </w:pPrChange>
      </w:pPr>
      <w:bookmarkStart w:id="445" w:name="_Toc18349082"/>
      <w:bookmarkStart w:id="446" w:name="_Toc18491735"/>
      <w:bookmarkEnd w:id="445"/>
      <w:r>
        <w:t>Izolace akustické</w:t>
      </w:r>
      <w:bookmarkEnd w:id="446"/>
    </w:p>
    <w:p w14:paraId="07250FEF" w14:textId="5179D473" w:rsidR="00066AF1" w:rsidRDefault="002F0158" w:rsidP="00A01C2C">
      <w:pPr>
        <w:pStyle w:val="STNORMLN-2"/>
      </w:pPr>
      <w:r>
        <w:t>Kročejový útlum podlah v patře bude zajištěn s</w:t>
      </w:r>
      <w:r w:rsidR="003D18F8">
        <w:t xml:space="preserve"> izolační deskou </w:t>
      </w:r>
      <w:proofErr w:type="spellStart"/>
      <w:r w:rsidR="00555AE2">
        <w:t>tl</w:t>
      </w:r>
      <w:proofErr w:type="spellEnd"/>
      <w:r w:rsidR="00555AE2">
        <w:t xml:space="preserve">. 40 mm </w:t>
      </w:r>
      <w:r w:rsidR="003D18F8">
        <w:t>vhodnou pro zlepšení kročejové a vzduchové neprůzvučnosti</w:t>
      </w:r>
      <w:r w:rsidR="00555AE2">
        <w:t xml:space="preserve"> podlah</w:t>
      </w:r>
      <w:r>
        <w:t xml:space="preserve">. </w:t>
      </w:r>
      <w:r w:rsidR="00555AE2">
        <w:t>Podrobnosti viz skladby konstrukcí.</w:t>
      </w:r>
    </w:p>
    <w:p w14:paraId="58C63B96" w14:textId="7AC45C7E" w:rsidR="00A35758" w:rsidRDefault="00A35758" w:rsidP="00F00868">
      <w:pPr>
        <w:pStyle w:val="STNADPIS2"/>
        <w:pPrChange w:id="447" w:author="Kitti Orszaghova" w:date="2019-11-14T17:02:00Z">
          <w:pPr>
            <w:pStyle w:val="STNADPIS2"/>
          </w:pPr>
        </w:pPrChange>
      </w:pPr>
      <w:bookmarkStart w:id="448" w:name="_Toc18349084"/>
      <w:bookmarkStart w:id="449" w:name="_Toc18491736"/>
      <w:bookmarkEnd w:id="448"/>
      <w:r>
        <w:t>Klempířské konstrukce</w:t>
      </w:r>
      <w:bookmarkEnd w:id="449"/>
    </w:p>
    <w:p w14:paraId="5A1D5072" w14:textId="6BF47406" w:rsidR="008A18B7" w:rsidRDefault="008A18B7" w:rsidP="00A01C2C">
      <w:pPr>
        <w:pStyle w:val="STNORMLN-2"/>
      </w:pPr>
      <w:r>
        <w:t xml:space="preserve">Klempířské výrobky budou provedeny z pozinkovaného </w:t>
      </w:r>
      <w:r w:rsidR="00555AE2">
        <w:t xml:space="preserve">a poplastovaného </w:t>
      </w:r>
      <w:r>
        <w:t>plechu. Jedná se především o oplechování střechy, oplechování konstrukcí vystupujících nad rovinu střechy (</w:t>
      </w:r>
      <w:r w:rsidR="00190816">
        <w:t>komín</w:t>
      </w:r>
      <w:r>
        <w:t xml:space="preserve"> apod.), střešní žlaby, svody a okapy, oplechování prvků fasády – vnější </w:t>
      </w:r>
      <w:r w:rsidR="00190816">
        <w:t>parapety</w:t>
      </w:r>
      <w:r>
        <w:t xml:space="preserve"> atd. </w:t>
      </w:r>
      <w:r w:rsidR="00D82AA9">
        <w:t>v </w:t>
      </w:r>
      <w:r>
        <w:t>souladu s příslušnou ČSN. Případně budou použity systémové prvky výrobce střešního pláště.</w:t>
      </w:r>
      <w:r w:rsidR="00F032FE">
        <w:t xml:space="preserve"> </w:t>
      </w:r>
      <w:r w:rsidR="00F032FE" w:rsidRPr="00F032FE">
        <w:t xml:space="preserve">Podrobnosti viz </w:t>
      </w:r>
      <w:r w:rsidR="00F032FE">
        <w:t>Tabulka klempířských výrobků</w:t>
      </w:r>
      <w:r w:rsidR="00F032FE" w:rsidRPr="00F032FE">
        <w:t>.</w:t>
      </w:r>
    </w:p>
    <w:p w14:paraId="564A5961" w14:textId="239D1488" w:rsidR="00A35758" w:rsidRDefault="00A35758" w:rsidP="00F00868">
      <w:pPr>
        <w:pStyle w:val="STNADPIS2"/>
        <w:pPrChange w:id="450" w:author="Kitti Orszaghova" w:date="2019-11-14T17:02:00Z">
          <w:pPr>
            <w:pStyle w:val="STNADPIS2"/>
          </w:pPr>
        </w:pPrChange>
      </w:pPr>
      <w:bookmarkStart w:id="451" w:name="_Toc18349086"/>
      <w:bookmarkStart w:id="452" w:name="_Toc18491737"/>
      <w:bookmarkEnd w:id="451"/>
      <w:r>
        <w:t>Truhlářské konstrukce</w:t>
      </w:r>
      <w:bookmarkEnd w:id="452"/>
    </w:p>
    <w:p w14:paraId="5C296E63" w14:textId="0946DC7F" w:rsidR="0042455D" w:rsidRDefault="0042455D" w:rsidP="00A01C2C">
      <w:pPr>
        <w:pStyle w:val="STNORMLN-2"/>
      </w:pPr>
      <w:r>
        <w:t xml:space="preserve">Jedná se o kuchyňskou linku v čajové kuchyňce a vnitřní parapety výplní otvorů. </w:t>
      </w:r>
      <w:r w:rsidRPr="00F032FE">
        <w:t xml:space="preserve">Podrobnosti viz </w:t>
      </w:r>
      <w:r>
        <w:t>Tabulka truhlářských výrobků</w:t>
      </w:r>
      <w:r w:rsidRPr="00F032FE">
        <w:t>.</w:t>
      </w:r>
    </w:p>
    <w:p w14:paraId="1CB7F8C2" w14:textId="029040D1" w:rsidR="00A35758" w:rsidRDefault="00A35758" w:rsidP="00F00868">
      <w:pPr>
        <w:pStyle w:val="STNADPIS2"/>
        <w:pPrChange w:id="453" w:author="Kitti Orszaghova" w:date="2019-11-14T17:02:00Z">
          <w:pPr>
            <w:pStyle w:val="STNADPIS2"/>
          </w:pPr>
        </w:pPrChange>
      </w:pPr>
      <w:bookmarkStart w:id="454" w:name="_Toc18349088"/>
      <w:bookmarkStart w:id="455" w:name="_Toc18491738"/>
      <w:bookmarkEnd w:id="454"/>
      <w:r>
        <w:t>Zámečnické konstrukce</w:t>
      </w:r>
      <w:bookmarkEnd w:id="455"/>
    </w:p>
    <w:p w14:paraId="01620009" w14:textId="1C13ED2A" w:rsidR="008A18B7" w:rsidRDefault="008A18B7" w:rsidP="00A01C2C">
      <w:pPr>
        <w:pStyle w:val="STNORMLN-2"/>
      </w:pPr>
      <w:r>
        <w:t>Jedná se o kovové zábradlí exteriérové</w:t>
      </w:r>
      <w:r w:rsidR="00D82AA9">
        <w:t>ho</w:t>
      </w:r>
      <w:r>
        <w:t xml:space="preserve"> schodiště</w:t>
      </w:r>
      <w:r w:rsidR="00D82AA9">
        <w:t xml:space="preserve">, </w:t>
      </w:r>
      <w:r>
        <w:t>madlo vnitřní</w:t>
      </w:r>
      <w:r w:rsidR="00D82AA9">
        <w:t>ho</w:t>
      </w:r>
      <w:r>
        <w:t xml:space="preserve"> schodiště</w:t>
      </w:r>
      <w:r w:rsidR="00F032FE">
        <w:t>, bezpečnostní mříž, nosn</w:t>
      </w:r>
      <w:r w:rsidR="00555AE2">
        <w:t>é</w:t>
      </w:r>
      <w:r w:rsidR="00F032FE">
        <w:t xml:space="preserve"> rám</w:t>
      </w:r>
      <w:r w:rsidR="00555AE2">
        <w:t>y</w:t>
      </w:r>
      <w:r w:rsidR="00F032FE">
        <w:t xml:space="preserve"> přípojkových skříní ve fasádě, ocelové překlady nových otvorů ve stávajících konstrukcích, šachtový poklop kanalizační revizní šachty, žebřík s ochranným košem a systém zachycení pádu na střeše</w:t>
      </w:r>
      <w:r>
        <w:t xml:space="preserve">. </w:t>
      </w:r>
      <w:r w:rsidR="00F032FE" w:rsidRPr="00F032FE">
        <w:t xml:space="preserve">Podrobnosti viz </w:t>
      </w:r>
      <w:r w:rsidR="0042455D">
        <w:t>Tabulka zámečnických výrobků</w:t>
      </w:r>
      <w:r w:rsidR="00F032FE" w:rsidRPr="00F032FE">
        <w:t>.</w:t>
      </w:r>
    </w:p>
    <w:p w14:paraId="5C6C20D0" w14:textId="1642B4D1" w:rsidR="00FD0B18" w:rsidRDefault="00FD0B18" w:rsidP="00F00868">
      <w:pPr>
        <w:pStyle w:val="STNADPIS2"/>
        <w:pPrChange w:id="456" w:author="Kitti Orszaghova" w:date="2019-11-14T17:02:00Z">
          <w:pPr>
            <w:pStyle w:val="STNADPIS2"/>
          </w:pPr>
        </w:pPrChange>
      </w:pPr>
      <w:bookmarkStart w:id="457" w:name="_Toc18349090"/>
      <w:bookmarkStart w:id="458" w:name="_Toc18491739"/>
      <w:bookmarkEnd w:id="457"/>
      <w:r>
        <w:t>Ostatní výrobky</w:t>
      </w:r>
      <w:bookmarkEnd w:id="458"/>
    </w:p>
    <w:p w14:paraId="181F83A1" w14:textId="3D387D99" w:rsidR="00FD0B18" w:rsidRDefault="00FD0B18" w:rsidP="00A01C2C">
      <w:pPr>
        <w:pStyle w:val="STNORMLN-2"/>
      </w:pPr>
      <w:r>
        <w:t>Detailní popis je v Tabulce ostatních výrobků.</w:t>
      </w:r>
    </w:p>
    <w:p w14:paraId="372E2A27" w14:textId="048870F4" w:rsidR="00A35758" w:rsidRDefault="00A35758" w:rsidP="00F00868">
      <w:pPr>
        <w:pStyle w:val="STNADPIS2"/>
        <w:pPrChange w:id="459" w:author="Kitti Orszaghova" w:date="2019-11-14T17:02:00Z">
          <w:pPr>
            <w:pStyle w:val="STNADPIS2"/>
          </w:pPr>
        </w:pPrChange>
      </w:pPr>
      <w:bookmarkStart w:id="460" w:name="_Toc18349092"/>
      <w:bookmarkStart w:id="461" w:name="_Toc18491740"/>
      <w:bookmarkEnd w:id="460"/>
      <w:bookmarkEnd w:id="431"/>
      <w:r>
        <w:lastRenderedPageBreak/>
        <w:t>Úpravy povrchů</w:t>
      </w:r>
      <w:bookmarkEnd w:id="461"/>
    </w:p>
    <w:p w14:paraId="2B4DA86A" w14:textId="66D81EA4" w:rsidR="00A35758" w:rsidRDefault="00580ED0" w:rsidP="00A01C2C">
      <w:pPr>
        <w:pStyle w:val="STNORMLN-2"/>
        <w:rPr>
          <w:ins w:id="462" w:author="Kitti Orszaghova" w:date="2019-11-07T16:27:00Z"/>
        </w:rPr>
      </w:pPr>
      <w:bookmarkStart w:id="463" w:name="_Hlk18399965"/>
      <w:r w:rsidRPr="0043304D">
        <w:t xml:space="preserve">Nášlapná vrstva podlah je navržena jako litá bezespárá betonová s epoxidovým nátěrem v odstínu světle žlutý. Jako povrchová úprava stěn je navržena omyvatelná výmalba v plné výšce místností v odstínu světle oranžový. Povrchová úprava podhledů bude omyvatelná </w:t>
      </w:r>
      <w:r w:rsidR="00D82AA9">
        <w:t xml:space="preserve">bílá </w:t>
      </w:r>
      <w:r w:rsidRPr="0043304D">
        <w:t>malba</w:t>
      </w:r>
      <w:r w:rsidR="00D82AA9">
        <w:t xml:space="preserve">. </w:t>
      </w:r>
      <w:r w:rsidR="003A4823">
        <w:t>K</w:t>
      </w:r>
      <w:r w:rsidRPr="0043304D">
        <w:t xml:space="preserve">onkrétní </w:t>
      </w:r>
      <w:r w:rsidR="00D82AA9" w:rsidRPr="0043304D">
        <w:t>barevn</w:t>
      </w:r>
      <w:r w:rsidR="00D82AA9">
        <w:t>é</w:t>
      </w:r>
      <w:r w:rsidR="00D82AA9" w:rsidRPr="0043304D">
        <w:t xml:space="preserve"> </w:t>
      </w:r>
      <w:r w:rsidRPr="0043304D">
        <w:t>odstíny budou vybrán</w:t>
      </w:r>
      <w:r w:rsidR="00D82AA9">
        <w:t>y</w:t>
      </w:r>
      <w:r w:rsidRPr="0043304D">
        <w:t xml:space="preserve"> až po předložení vzorníku dodavatele.</w:t>
      </w:r>
    </w:p>
    <w:p w14:paraId="3ADE5AF3" w14:textId="77777777" w:rsidR="0013511C" w:rsidRDefault="0013511C" w:rsidP="00F00868">
      <w:pPr>
        <w:pStyle w:val="STNADPIS2"/>
        <w:rPr>
          <w:ins w:id="464" w:author="Kitti Orszaghova" w:date="2019-11-07T16:28:00Z"/>
        </w:rPr>
        <w:pPrChange w:id="465" w:author="Kitti Orszaghova" w:date="2019-11-14T17:02:00Z">
          <w:pPr>
            <w:pStyle w:val="STNADPIS2"/>
          </w:pPr>
        </w:pPrChange>
      </w:pPr>
      <w:ins w:id="466" w:author="Kitti Orszaghova" w:date="2019-11-07T16:28:00Z">
        <w:r>
          <w:t>Tesařské výrobky</w:t>
        </w:r>
      </w:ins>
    </w:p>
    <w:p w14:paraId="0C1C5CA3" w14:textId="3C1F0E6D" w:rsidR="0013511C" w:rsidRPr="005E03AE" w:rsidRDefault="0013511C">
      <w:pPr>
        <w:pStyle w:val="STNORMLN-2"/>
      </w:pPr>
      <w:ins w:id="467" w:author="Kitti Orszaghova" w:date="2019-11-07T16:31:00Z">
        <w:r>
          <w:t>Dřevěná pergo</w:t>
        </w:r>
      </w:ins>
      <w:ins w:id="468" w:author="Kitti Orszaghova" w:date="2019-11-07T16:32:00Z">
        <w:r>
          <w:t>la bude provedena před vstupem do objektu</w:t>
        </w:r>
      </w:ins>
      <w:ins w:id="469" w:author="Kitti Orszaghova" w:date="2019-11-07T16:35:00Z">
        <w:r w:rsidR="005E03AE">
          <w:t xml:space="preserve">. Konstrukční řešení je popsáno v části D.1.02 </w:t>
        </w:r>
      </w:ins>
      <w:ins w:id="470" w:author="Kitti Orszaghova" w:date="2019-11-07T16:46:00Z">
        <w:r w:rsidR="0082180B">
          <w:t>Stavebně – konstrukční</w:t>
        </w:r>
      </w:ins>
      <w:ins w:id="471" w:author="Kitti Orszaghova" w:date="2019-11-07T16:36:00Z">
        <w:r w:rsidR="005E03AE">
          <w:t xml:space="preserve"> řešení.</w:t>
        </w:r>
      </w:ins>
      <w:ins w:id="472" w:author="Kitti Orszaghova" w:date="2019-11-07T16:37:00Z">
        <w:r w:rsidR="005E03AE">
          <w:t xml:space="preserve"> </w:t>
        </w:r>
      </w:ins>
      <w:ins w:id="473" w:author="Kitti Orszaghova" w:date="2019-11-07T16:46:00Z">
        <w:r w:rsidR="0082180B">
          <w:t xml:space="preserve">Pergola je navržena z dřevěných sloupků 80 x 160 mm, kotvených do </w:t>
        </w:r>
      </w:ins>
      <w:ins w:id="474" w:author="Kitti Orszaghova" w:date="2019-11-07T16:47:00Z">
        <w:r w:rsidR="0082180B">
          <w:t>opěrné zídky přes ple</w:t>
        </w:r>
      </w:ins>
      <w:ins w:id="475" w:author="Kitti Orszaghova" w:date="2019-11-07T16:48:00Z">
        <w:r w:rsidR="0082180B">
          <w:t xml:space="preserve">chovou pozinkovanou kotevní patku. Konstrukce je dále tvořena </w:t>
        </w:r>
      </w:ins>
      <w:ins w:id="476" w:author="Kitti Orszaghova" w:date="2019-11-07T16:51:00Z">
        <w:r w:rsidR="0082180B">
          <w:t>vazníkem</w:t>
        </w:r>
      </w:ins>
      <w:ins w:id="477" w:author="Kitti Orszaghova" w:date="2019-11-07T16:48:00Z">
        <w:r w:rsidR="0082180B">
          <w:t xml:space="preserve"> průřezu 120 x 1</w:t>
        </w:r>
      </w:ins>
      <w:ins w:id="478" w:author="Kitti Orszaghova" w:date="2019-11-07T16:49:00Z">
        <w:r w:rsidR="0082180B">
          <w:t>2</w:t>
        </w:r>
      </w:ins>
      <w:ins w:id="479" w:author="Kitti Orszaghova" w:date="2019-11-07T16:48:00Z">
        <w:r w:rsidR="0082180B">
          <w:t>0 mm</w:t>
        </w:r>
      </w:ins>
      <w:ins w:id="480" w:author="Kitti Orszaghova" w:date="2019-11-07T16:50:00Z">
        <w:r w:rsidR="0082180B">
          <w:t xml:space="preserve"> a krokvemi průřezu 120 x 180 mm.</w:t>
        </w:r>
      </w:ins>
      <w:ins w:id="481" w:author="Kitti Orszaghova" w:date="2019-11-07T16:51:00Z">
        <w:r w:rsidR="0082180B">
          <w:t xml:space="preserve"> </w:t>
        </w:r>
      </w:ins>
      <w:ins w:id="482" w:author="Kitti Orszaghova" w:date="2019-11-07T16:52:00Z">
        <w:r w:rsidR="0082180B">
          <w:t>Krokve</w:t>
        </w:r>
      </w:ins>
      <w:ins w:id="483" w:author="Kitti Orszaghova" w:date="2019-11-07T16:53:00Z">
        <w:r w:rsidR="0082180B">
          <w:t xml:space="preserve"> jsou kotvena pomocí závitové tyče vlepené do zdiva chemickou kotvou</w:t>
        </w:r>
      </w:ins>
      <w:ins w:id="484" w:author="Kitti Orszaghova" w:date="2019-11-07T16:55:00Z">
        <w:r w:rsidR="0082180B">
          <w:t xml:space="preserve">. </w:t>
        </w:r>
        <w:r w:rsidR="00982B68">
          <w:t xml:space="preserve">Všechny </w:t>
        </w:r>
      </w:ins>
      <w:ins w:id="485" w:author="Kitti Orszaghova" w:date="2019-11-07T16:57:00Z">
        <w:r w:rsidR="00982B68">
          <w:t>dřevěné</w:t>
        </w:r>
      </w:ins>
      <w:ins w:id="486" w:author="Kitti Orszaghova" w:date="2019-11-07T16:55:00Z">
        <w:r w:rsidR="00982B68">
          <w:t xml:space="preserve"> pr</w:t>
        </w:r>
      </w:ins>
      <w:ins w:id="487" w:author="Kitti Orszaghova" w:date="2019-11-07T16:56:00Z">
        <w:r w:rsidR="00982B68">
          <w:t>vky budou provedeny z masivního dřeva, např. smrku, opatřeny nátěrem proti hnilobě a škůdcům. Finální úprava bude provedena min. 2x bezba</w:t>
        </w:r>
      </w:ins>
      <w:ins w:id="488" w:author="Kitti Orszaghova" w:date="2019-11-07T16:57:00Z">
        <w:r w:rsidR="00982B68">
          <w:t>rvým lakem.</w:t>
        </w:r>
      </w:ins>
    </w:p>
    <w:bookmarkEnd w:id="463"/>
    <w:p w14:paraId="62576FE5" w14:textId="0E792F30" w:rsidR="00A01C2C" w:rsidDel="00982B68" w:rsidRDefault="00A01C2C" w:rsidP="00A01C2C">
      <w:pPr>
        <w:pStyle w:val="STNORMLN-2"/>
        <w:rPr>
          <w:del w:id="489" w:author="Kitti Orszaghova" w:date="2019-11-07T17:02:00Z"/>
        </w:rPr>
      </w:pPr>
    </w:p>
    <w:p w14:paraId="418EA495" w14:textId="5A13F1C5" w:rsidR="005B2270" w:rsidDel="00982B68" w:rsidRDefault="005B2270" w:rsidP="00A01C2C">
      <w:pPr>
        <w:pStyle w:val="STNORMLN-2"/>
        <w:rPr>
          <w:del w:id="490" w:author="Kitti Orszaghova" w:date="2019-11-07T17:02:00Z"/>
        </w:rPr>
      </w:pPr>
    </w:p>
    <w:p w14:paraId="23AE3E36" w14:textId="4A2EE849" w:rsidR="005B2270" w:rsidDel="00982B68" w:rsidRDefault="005B2270" w:rsidP="00A01C2C">
      <w:pPr>
        <w:pStyle w:val="STNORMLN-2"/>
        <w:rPr>
          <w:del w:id="491" w:author="Kitti Orszaghova" w:date="2019-11-07T17:02:00Z"/>
        </w:rPr>
      </w:pPr>
    </w:p>
    <w:p w14:paraId="5E21DEF6" w14:textId="77777777" w:rsidR="005B2270" w:rsidRPr="0043304D" w:rsidRDefault="005B2270" w:rsidP="00A01C2C">
      <w:pPr>
        <w:pStyle w:val="STNORMLN-2"/>
      </w:pPr>
    </w:p>
    <w:p w14:paraId="255FE4EC" w14:textId="07145AEA" w:rsidR="00856B42" w:rsidRDefault="00856B42" w:rsidP="00406E26">
      <w:pPr>
        <w:pStyle w:val="STNADPIS1"/>
      </w:pPr>
      <w:bookmarkStart w:id="492" w:name="_Toc18491741"/>
      <w:r>
        <w:t>Bezpečnost při užívání stavby</w:t>
      </w:r>
      <w:r w:rsidR="002F19BC">
        <w:t>, ochrana zdraví a pracovní prostředí</w:t>
      </w:r>
      <w:bookmarkEnd w:id="492"/>
    </w:p>
    <w:p w14:paraId="7014D9B2" w14:textId="3BD38AA5" w:rsidR="002F19BC" w:rsidRDefault="002F19BC" w:rsidP="00A01C2C">
      <w:pPr>
        <w:pStyle w:val="STNORMLN-2"/>
      </w:pPr>
      <w:r>
        <w:t>Zrealizovan</w:t>
      </w:r>
      <w:r w:rsidR="009D21C0">
        <w:t xml:space="preserve">é </w:t>
      </w:r>
      <w:r w:rsidR="00D82AA9">
        <w:t xml:space="preserve">stavební </w:t>
      </w:r>
      <w:r w:rsidR="009D21C0">
        <w:t>úpravy budou</w:t>
      </w:r>
      <w:r>
        <w:t xml:space="preserve"> odpovídat všem parametrům bezpečnosti vyplývající z</w:t>
      </w:r>
      <w:r w:rsidR="00D82AA9">
        <w:t> </w:t>
      </w:r>
      <w:r>
        <w:t xml:space="preserve">platné legislativy a </w:t>
      </w:r>
      <w:r w:rsidR="009D21C0">
        <w:t xml:space="preserve">nebudou </w:t>
      </w:r>
      <w:r w:rsidR="00D82AA9">
        <w:t xml:space="preserve">tedy </w:t>
      </w:r>
      <w:r>
        <w:t>vyvoláv</w:t>
      </w:r>
      <w:r w:rsidR="009D21C0">
        <w:t>at</w:t>
      </w:r>
      <w:r>
        <w:t xml:space="preserve"> zdroje zvýšeného ohrožení a bezpečnosti uvnitř pohybujících se osob. Únikové cesty budou řádně vyznačeny světelnými informačními piktogramy.</w:t>
      </w:r>
    </w:p>
    <w:p w14:paraId="1A98C4FA" w14:textId="21946115" w:rsidR="002F19BC" w:rsidRDefault="002F19BC" w:rsidP="00A01C2C">
      <w:pPr>
        <w:pStyle w:val="STNORMLN-2"/>
      </w:pPr>
      <w:r>
        <w:t xml:space="preserve">Z důvodu zajištění bezpečnosti klientů budou okna zasklena </w:t>
      </w:r>
      <w:r w:rsidR="00D82AA9">
        <w:t xml:space="preserve">netříštivými </w:t>
      </w:r>
      <w:r>
        <w:t xml:space="preserve">bezpečnostními </w:t>
      </w:r>
      <w:r w:rsidR="00555AE2">
        <w:t>skly s</w:t>
      </w:r>
      <w:r w:rsidR="005B2270">
        <w:t> </w:t>
      </w:r>
      <w:r>
        <w:t xml:space="preserve">odnímatelnou klikou. V pokojích budou zabudované TV jištěné za </w:t>
      </w:r>
      <w:r w:rsidR="00555AE2">
        <w:t>akrylátovým</w:t>
      </w:r>
      <w:r>
        <w:t xml:space="preserve"> sklem s AV kabeláží zaveden</w:t>
      </w:r>
      <w:r w:rsidR="00555AE2">
        <w:t xml:space="preserve">ou </w:t>
      </w:r>
      <w:r>
        <w:t xml:space="preserve">do kanceláře. Dveře pokojů budou horizontálně půlené, kdy je možné otevřít nejprve horní část a následně celé dveře, odolné proti prokopnutí. Pokoj musí být bezpečný. Na základě zkušeností sociálních pracovníků </w:t>
      </w:r>
      <w:r w:rsidR="00D82AA9">
        <w:t xml:space="preserve">mají být všechny </w:t>
      </w:r>
      <w:r>
        <w:t>ostré hrany</w:t>
      </w:r>
      <w:r w:rsidR="00702CAF">
        <w:t xml:space="preserve"> eliminovány</w:t>
      </w:r>
      <w:r>
        <w:t>. Koncové prvky mají být zapuštěné. Materiálové řešení</w:t>
      </w:r>
      <w:r w:rsidR="00702CAF">
        <w:t xml:space="preserve"> </w:t>
      </w:r>
      <w:r>
        <w:t>pobytových prostor bud</w:t>
      </w:r>
      <w:r w:rsidR="00555AE2">
        <w:t>e</w:t>
      </w:r>
      <w:r>
        <w:t xml:space="preserve"> prakticky v provedení </w:t>
      </w:r>
      <w:proofErr w:type="spellStart"/>
      <w:r>
        <w:t>antivandal</w:t>
      </w:r>
      <w:proofErr w:type="spellEnd"/>
      <w:r>
        <w:t>.</w:t>
      </w:r>
      <w:r w:rsidR="00555AE2">
        <w:t xml:space="preserve"> </w:t>
      </w:r>
      <w:r>
        <w:t xml:space="preserve">Ochrana zdraví bude zajištěna aplikací </w:t>
      </w:r>
      <w:r w:rsidR="00D82AA9">
        <w:t xml:space="preserve">schválených </w:t>
      </w:r>
      <w:r>
        <w:t>výrobků pro stavbu</w:t>
      </w:r>
      <w:r w:rsidR="00702CAF">
        <w:t xml:space="preserve"> </w:t>
      </w:r>
      <w:r>
        <w:t>dle</w:t>
      </w:r>
      <w:r w:rsidR="009D21C0">
        <w:t xml:space="preserve"> </w:t>
      </w:r>
      <w:r>
        <w:t xml:space="preserve">zákona 183/2006 Sb. </w:t>
      </w:r>
      <w:r w:rsidR="00D82AA9">
        <w:t xml:space="preserve">stavební </w:t>
      </w:r>
      <w:r>
        <w:t>zákon v platném znění,</w:t>
      </w:r>
      <w:r w:rsidR="00702CAF">
        <w:t xml:space="preserve"> </w:t>
      </w:r>
      <w:r>
        <w:t xml:space="preserve">resp. zákona č. 22/1997 Sb. </w:t>
      </w:r>
      <w:r w:rsidR="00D82AA9">
        <w:t xml:space="preserve">o </w:t>
      </w:r>
      <w:r>
        <w:t>technických požadavcích na výrobky v platném znění.</w:t>
      </w:r>
    </w:p>
    <w:p w14:paraId="3CAF6F08" w14:textId="77777777" w:rsidR="00702CAF" w:rsidRPr="0043304D" w:rsidRDefault="00702CAF" w:rsidP="00A01C2C">
      <w:pPr>
        <w:pStyle w:val="STNORMLN-2"/>
      </w:pPr>
    </w:p>
    <w:p w14:paraId="0C29DDDE" w14:textId="3DFC3C08" w:rsidR="00856B42" w:rsidRPr="0005398E" w:rsidRDefault="00856B42" w:rsidP="00406E26">
      <w:pPr>
        <w:pStyle w:val="STNADPIS1"/>
      </w:pPr>
      <w:bookmarkStart w:id="493" w:name="_Toc18491742"/>
      <w:r w:rsidRPr="0005398E">
        <w:t>Stavební fyzika – tepelná technika, osvětlení, oslunění, akustika-hluk, vibrace</w:t>
      </w:r>
      <w:bookmarkEnd w:id="493"/>
    </w:p>
    <w:p w14:paraId="03A9A9B6" w14:textId="7AADFF1C" w:rsidR="002921C5" w:rsidRDefault="00066AF1" w:rsidP="00F00868">
      <w:pPr>
        <w:pStyle w:val="STNADPIS2"/>
        <w:pPrChange w:id="494" w:author="Kitti Orszaghova" w:date="2019-11-14T17:02:00Z">
          <w:pPr>
            <w:pStyle w:val="STNADPIS2"/>
          </w:pPr>
        </w:pPrChange>
      </w:pPr>
      <w:bookmarkStart w:id="495" w:name="_Toc18491743"/>
      <w:r>
        <w:t>Tepelně – technické</w:t>
      </w:r>
      <w:r w:rsidR="002921C5">
        <w:t xml:space="preserve"> vlastnosti stavebních konstrukcí a výplní otvorů</w:t>
      </w:r>
      <w:bookmarkEnd w:id="495"/>
    </w:p>
    <w:p w14:paraId="6DB0809D" w14:textId="370AF909" w:rsidR="002921C5" w:rsidRDefault="002921C5" w:rsidP="00F00868">
      <w:pPr>
        <w:pStyle w:val="STNADPIS3"/>
        <w:pPrChange w:id="496" w:author="Kitti Orszaghova" w:date="2019-11-14T17:02:00Z">
          <w:pPr>
            <w:pStyle w:val="STNADPIS3"/>
          </w:pPr>
        </w:pPrChange>
      </w:pPr>
      <w:bookmarkStart w:id="497" w:name="_Toc18491744"/>
      <w:r w:rsidRPr="00F00868">
        <w:rPr>
          <w:sz w:val="22"/>
          <w:rPrChange w:id="498" w:author="Kitti Orszaghova" w:date="2019-11-14T17:02:00Z">
            <w:rPr/>
          </w:rPrChange>
        </w:rPr>
        <w:t>Sv</w:t>
      </w:r>
      <w:bookmarkStart w:id="499" w:name="_GoBack"/>
      <w:bookmarkEnd w:id="499"/>
      <w:r w:rsidRPr="00F00868">
        <w:rPr>
          <w:sz w:val="22"/>
          <w:rPrChange w:id="500" w:author="Kitti Orszaghova" w:date="2019-11-14T17:02:00Z">
            <w:rPr/>
          </w:rPrChange>
        </w:rPr>
        <w:t>islé</w:t>
      </w:r>
      <w:r>
        <w:t xml:space="preserve"> </w:t>
      </w:r>
      <w:r w:rsidRPr="00F00868">
        <w:rPr>
          <w:rPrChange w:id="501" w:author="Kitti Orszaghova" w:date="2019-11-14T17:02:00Z">
            <w:rPr/>
          </w:rPrChange>
        </w:rPr>
        <w:t>konstrukce</w:t>
      </w:r>
      <w:bookmarkEnd w:id="497"/>
    </w:p>
    <w:p w14:paraId="3B00A5B6" w14:textId="01A5BD96" w:rsidR="002921C5" w:rsidRPr="0043304D" w:rsidRDefault="002921C5" w:rsidP="00A01C2C">
      <w:pPr>
        <w:pStyle w:val="STNORMLN-2"/>
      </w:pPr>
      <w:r w:rsidRPr="0043304D">
        <w:t xml:space="preserve">Navržená skladba </w:t>
      </w:r>
      <w:r w:rsidR="00A06D11" w:rsidRPr="0043304D">
        <w:t xml:space="preserve">stávající </w:t>
      </w:r>
      <w:r w:rsidRPr="0043304D">
        <w:t>obvodové konstrukce se součinitelem prostupu tepla U = 0,</w:t>
      </w:r>
      <w:r w:rsidR="00A06D11" w:rsidRPr="0043304D">
        <w:t>17</w:t>
      </w:r>
      <w:r w:rsidRPr="0043304D">
        <w:t xml:space="preserve"> W/m</w:t>
      </w:r>
      <w:r w:rsidRPr="00406E26">
        <w:rPr>
          <w:vertAlign w:val="superscript"/>
        </w:rPr>
        <w:t>2</w:t>
      </w:r>
      <w:r w:rsidRPr="0043304D">
        <w:t xml:space="preserve">K bude splňovat požadavky normy ČSN 73 0540-2 na doporučený součinitel prostupu tepla U </w:t>
      </w:r>
      <w:proofErr w:type="gramStart"/>
      <w:r w:rsidRPr="0043304D">
        <w:t xml:space="preserve">&lt; </w:t>
      </w:r>
      <w:proofErr w:type="spellStart"/>
      <w:r w:rsidRPr="0043304D">
        <w:t>U</w:t>
      </w:r>
      <w:r w:rsidRPr="0043304D">
        <w:rPr>
          <w:vertAlign w:val="subscript"/>
        </w:rPr>
        <w:t>N.dop</w:t>
      </w:r>
      <w:proofErr w:type="spellEnd"/>
      <w:proofErr w:type="gramEnd"/>
      <w:r w:rsidRPr="0043304D">
        <w:rPr>
          <w:vertAlign w:val="subscript"/>
        </w:rPr>
        <w:t xml:space="preserve"> </w:t>
      </w:r>
      <w:r w:rsidRPr="0043304D">
        <w:t>= 0,25</w:t>
      </w:r>
      <w:r w:rsidR="005B2270">
        <w:t> </w:t>
      </w:r>
      <w:r w:rsidRPr="0043304D">
        <w:t>W/m</w:t>
      </w:r>
      <w:r w:rsidRPr="00406E26">
        <w:rPr>
          <w:vertAlign w:val="superscript"/>
        </w:rPr>
        <w:t>2</w:t>
      </w:r>
      <w:r w:rsidRPr="0043304D">
        <w:t>K.</w:t>
      </w:r>
    </w:p>
    <w:p w14:paraId="3F819D6A" w14:textId="17B9D171" w:rsidR="00A06D11" w:rsidRPr="0043304D" w:rsidRDefault="00A06D11" w:rsidP="00A01C2C">
      <w:pPr>
        <w:pStyle w:val="STNORMLN-2"/>
      </w:pPr>
      <w:r w:rsidRPr="0043304D">
        <w:t>Navržená skladba obvodové konstrukce přístavby se součinitelem prostupu tepla U = 0,14 W/m</w:t>
      </w:r>
      <w:r w:rsidRPr="00406E26">
        <w:rPr>
          <w:vertAlign w:val="superscript"/>
        </w:rPr>
        <w:t>2</w:t>
      </w:r>
      <w:r w:rsidRPr="0043304D">
        <w:t xml:space="preserve">K bude splňovat požadavky normy ČSN 73 0540-2 na doporučený součinitel prostupu tepla U </w:t>
      </w:r>
      <w:proofErr w:type="gramStart"/>
      <w:r w:rsidRPr="0043304D">
        <w:t xml:space="preserve">&lt; </w:t>
      </w:r>
      <w:proofErr w:type="spellStart"/>
      <w:r w:rsidRPr="0043304D">
        <w:t>U</w:t>
      </w:r>
      <w:r w:rsidRPr="0043304D">
        <w:rPr>
          <w:vertAlign w:val="subscript"/>
        </w:rPr>
        <w:t>N.dop</w:t>
      </w:r>
      <w:proofErr w:type="spellEnd"/>
      <w:proofErr w:type="gramEnd"/>
      <w:r w:rsidRPr="0043304D">
        <w:rPr>
          <w:vertAlign w:val="subscript"/>
        </w:rPr>
        <w:t xml:space="preserve"> </w:t>
      </w:r>
      <w:r w:rsidRPr="0043304D">
        <w:t>= 0,25</w:t>
      </w:r>
      <w:r w:rsidR="005B2270">
        <w:t> </w:t>
      </w:r>
      <w:r w:rsidRPr="0043304D">
        <w:t>W/m</w:t>
      </w:r>
      <w:r w:rsidRPr="00406E26">
        <w:rPr>
          <w:vertAlign w:val="superscript"/>
        </w:rPr>
        <w:t>2</w:t>
      </w:r>
      <w:r w:rsidRPr="0043304D">
        <w:t>K.</w:t>
      </w:r>
    </w:p>
    <w:p w14:paraId="2CD1A10F" w14:textId="37CBE68E" w:rsidR="002921C5" w:rsidRDefault="002921C5" w:rsidP="00406E26">
      <w:pPr>
        <w:pStyle w:val="STNADPIS3"/>
      </w:pPr>
      <w:bookmarkStart w:id="502" w:name="_Toc18491745"/>
      <w:r>
        <w:t>Podlaha na terénu</w:t>
      </w:r>
      <w:bookmarkEnd w:id="502"/>
    </w:p>
    <w:p w14:paraId="0E906BC4" w14:textId="52737728" w:rsidR="002921C5" w:rsidRPr="0043304D" w:rsidRDefault="002921C5" w:rsidP="00A01C2C">
      <w:pPr>
        <w:pStyle w:val="STNORMLN-2"/>
      </w:pPr>
      <w:r w:rsidRPr="0043304D">
        <w:t>Navržená skladba obvodové konstrukce se součinitelem prostupu tepla U = 0,</w:t>
      </w:r>
      <w:r w:rsidR="00A06D11" w:rsidRPr="0043304D">
        <w:t>37</w:t>
      </w:r>
      <w:r w:rsidRPr="0043304D">
        <w:t xml:space="preserve"> W/m</w:t>
      </w:r>
      <w:r w:rsidRPr="00406E26">
        <w:rPr>
          <w:vertAlign w:val="superscript"/>
        </w:rPr>
        <w:t>2</w:t>
      </w:r>
      <w:r w:rsidRPr="0043304D">
        <w:t xml:space="preserve">K bude splňovat požadavky normy ČSN 73 0540-2 na </w:t>
      </w:r>
      <w:r w:rsidR="00A06D11" w:rsidRPr="0043304D">
        <w:t>požadovaný</w:t>
      </w:r>
      <w:r w:rsidRPr="0043304D">
        <w:t xml:space="preserve"> součinitel prostupu tepla U</w:t>
      </w:r>
      <w:r w:rsidR="0005398E">
        <w:t> </w:t>
      </w:r>
      <w:proofErr w:type="gramStart"/>
      <w:r w:rsidRPr="0043304D">
        <w:t>&lt;</w:t>
      </w:r>
      <w:r w:rsidR="0005398E">
        <w:t> </w:t>
      </w:r>
      <w:r w:rsidRPr="0043304D">
        <w:t>U</w:t>
      </w:r>
      <w:r w:rsidRPr="0043304D">
        <w:rPr>
          <w:vertAlign w:val="subscript"/>
        </w:rPr>
        <w:t>N.</w:t>
      </w:r>
      <w:proofErr w:type="gramEnd"/>
      <w:r w:rsidR="00A06D11" w:rsidRPr="0043304D">
        <w:rPr>
          <w:vertAlign w:val="subscript"/>
        </w:rPr>
        <w:t>20</w:t>
      </w:r>
      <w:r w:rsidR="0005398E">
        <w:rPr>
          <w:vertAlign w:val="subscript"/>
        </w:rPr>
        <w:t> </w:t>
      </w:r>
      <w:r w:rsidRPr="0043304D">
        <w:t>=</w:t>
      </w:r>
      <w:r w:rsidR="0005398E">
        <w:t> </w:t>
      </w:r>
      <w:r w:rsidRPr="0043304D">
        <w:t>0,</w:t>
      </w:r>
      <w:r w:rsidR="00A06D11" w:rsidRPr="0043304D">
        <w:t>45</w:t>
      </w:r>
      <w:r w:rsidRPr="0043304D">
        <w:t xml:space="preserve"> W/m</w:t>
      </w:r>
      <w:r w:rsidRPr="00406E26">
        <w:rPr>
          <w:vertAlign w:val="superscript"/>
        </w:rPr>
        <w:t>2</w:t>
      </w:r>
      <w:r w:rsidRPr="0043304D">
        <w:t>K.</w:t>
      </w:r>
    </w:p>
    <w:p w14:paraId="5278860C" w14:textId="24374BC0" w:rsidR="002921C5" w:rsidRDefault="002921C5" w:rsidP="00406E26">
      <w:pPr>
        <w:pStyle w:val="STNADPIS3"/>
      </w:pPr>
      <w:bookmarkStart w:id="503" w:name="_Toc18491746"/>
      <w:r>
        <w:lastRenderedPageBreak/>
        <w:t>Střešní konstrukce</w:t>
      </w:r>
      <w:bookmarkEnd w:id="503"/>
    </w:p>
    <w:p w14:paraId="57E55ABE" w14:textId="123D2E65" w:rsidR="002921C5" w:rsidRPr="0043304D" w:rsidRDefault="002921C5" w:rsidP="00A01C2C">
      <w:pPr>
        <w:pStyle w:val="STNORMLN-2"/>
      </w:pPr>
      <w:r w:rsidRPr="0043304D">
        <w:t>Navržená skladba obvodové konstrukce se součinitelem prostupu tepla U = 0,1</w:t>
      </w:r>
      <w:r w:rsidR="00A06D11" w:rsidRPr="0043304D">
        <w:t>6</w:t>
      </w:r>
      <w:r w:rsidRPr="0043304D">
        <w:t xml:space="preserve"> W/m</w:t>
      </w:r>
      <w:r w:rsidRPr="00406E26">
        <w:rPr>
          <w:vertAlign w:val="superscript"/>
        </w:rPr>
        <w:t>2</w:t>
      </w:r>
      <w:r w:rsidRPr="0043304D">
        <w:t>K bude splňovat požadavky normy ČSN 73 0540-2 na doporučený součinitel prostupu tepla U</w:t>
      </w:r>
      <w:r w:rsidR="0005398E">
        <w:t> </w:t>
      </w:r>
      <w:proofErr w:type="gramStart"/>
      <w:r w:rsidRPr="0043304D">
        <w:t>&lt;</w:t>
      </w:r>
      <w:r w:rsidR="0005398E">
        <w:t> </w:t>
      </w:r>
      <w:proofErr w:type="spellStart"/>
      <w:r w:rsidRPr="0043304D">
        <w:t>U</w:t>
      </w:r>
      <w:r w:rsidRPr="0043304D">
        <w:rPr>
          <w:vertAlign w:val="subscript"/>
        </w:rPr>
        <w:t>N.dop</w:t>
      </w:r>
      <w:proofErr w:type="spellEnd"/>
      <w:proofErr w:type="gramEnd"/>
      <w:r w:rsidR="0005398E">
        <w:t> </w:t>
      </w:r>
      <w:r w:rsidRPr="0043304D">
        <w:t>= 0,</w:t>
      </w:r>
      <w:r w:rsidR="00A06D11" w:rsidRPr="0043304D">
        <w:t>16</w:t>
      </w:r>
      <w:r w:rsidRPr="0043304D">
        <w:t xml:space="preserve"> W/m</w:t>
      </w:r>
      <w:r w:rsidRPr="00406E26">
        <w:rPr>
          <w:vertAlign w:val="superscript"/>
        </w:rPr>
        <w:t>2</w:t>
      </w:r>
      <w:r w:rsidRPr="0043304D">
        <w:t>K.</w:t>
      </w:r>
    </w:p>
    <w:p w14:paraId="17D6E47A" w14:textId="7C026B3C" w:rsidR="002921C5" w:rsidRDefault="002921C5" w:rsidP="00406E26">
      <w:pPr>
        <w:pStyle w:val="STNADPIS3"/>
      </w:pPr>
      <w:bookmarkStart w:id="504" w:name="_Toc18491747"/>
      <w:r>
        <w:t>Výplně otvorů</w:t>
      </w:r>
      <w:bookmarkEnd w:id="504"/>
    </w:p>
    <w:p w14:paraId="151DFA7A" w14:textId="10C3C2B1" w:rsidR="00A06D11" w:rsidRDefault="00A06D11" w:rsidP="00A01C2C">
      <w:pPr>
        <w:pStyle w:val="STNORMLN-2"/>
      </w:pPr>
      <w:r w:rsidRPr="00A06D11">
        <w:t>Fasádní prvky budou osazeny trojsklem z důvodu akustických, rámy budou plastové s</w:t>
      </w:r>
      <w:ins w:id="505" w:author="JANECEK TOMAS" w:date="2019-09-02T20:08:00Z">
        <w:r w:rsidR="0005398E">
          <w:t> </w:t>
        </w:r>
      </w:ins>
      <w:del w:id="506" w:author="JANECEK TOMAS" w:date="2019-09-02T20:08:00Z">
        <w:r w:rsidRPr="00A06D11" w:rsidDel="0005398E">
          <w:delText xml:space="preserve"> </w:delText>
        </w:r>
      </w:del>
      <w:r w:rsidRPr="00A06D11">
        <w:t>přerušeným tepelným mostem. Okna budou opatřena bezpečnostním zasklením s polepem bezpečnostní folií a</w:t>
      </w:r>
      <w:r w:rsidR="005B2270">
        <w:t> </w:t>
      </w:r>
      <w:r w:rsidRPr="00A06D11">
        <w:t>odnímatelnými klikami. Vstupní dveře jsou navrženy jako ostatní fasádní výplně z plastových profilů, s</w:t>
      </w:r>
      <w:r w:rsidR="005B2270">
        <w:t> </w:t>
      </w:r>
      <w:r w:rsidRPr="00A06D11">
        <w:t>přerušeným tepelným mostem.</w:t>
      </w:r>
    </w:p>
    <w:p w14:paraId="03D8CFD1" w14:textId="6C4FE406" w:rsidR="002921C5" w:rsidRDefault="002921C5" w:rsidP="00A01C2C">
      <w:pPr>
        <w:pStyle w:val="STNORMLN-2"/>
      </w:pPr>
      <w:r>
        <w:t>Okna budou mít součinitel prostupu tepla U = 1,</w:t>
      </w:r>
      <w:r w:rsidR="0064248C">
        <w:t xml:space="preserve"> </w:t>
      </w:r>
      <w:r>
        <w:t>2 W/m</w:t>
      </w:r>
      <w:r w:rsidRPr="0043304D">
        <w:rPr>
          <w:vertAlign w:val="superscript"/>
        </w:rPr>
        <w:t>2</w:t>
      </w:r>
      <w:r>
        <w:t>K a budou splňovat požadavek normy ČSN</w:t>
      </w:r>
      <w:r w:rsidR="005B2270">
        <w:t> </w:t>
      </w:r>
      <w:r>
        <w:t>73</w:t>
      </w:r>
      <w:r w:rsidR="005B2270">
        <w:t> </w:t>
      </w:r>
      <w:r>
        <w:t xml:space="preserve">0540-2 na požadovaný součinitel prostupu tepla U </w:t>
      </w:r>
      <w:r w:rsidR="00E018B9">
        <w:t>&lt;UN</w:t>
      </w:r>
      <w:r>
        <w:t xml:space="preserve"> = 1,5 W/m</w:t>
      </w:r>
      <w:r w:rsidRPr="00406E26">
        <w:rPr>
          <w:vertAlign w:val="superscript"/>
        </w:rPr>
        <w:t>2</w:t>
      </w:r>
      <w:r>
        <w:t>K a na kritickou vnitřní povrchovou teplotu (rosný bod) pro obytné místnosti s návrhovou teplotou vnitřního vzduchu 21° a</w:t>
      </w:r>
      <w:r w:rsidR="005B2270">
        <w:t> </w:t>
      </w:r>
      <w:r>
        <w:t xml:space="preserve">navrhované relativní vlhkosti vzduchu </w:t>
      </w:r>
      <w:r w:rsidR="0064248C">
        <w:t>50 %</w:t>
      </w:r>
      <w:r>
        <w:t>.</w:t>
      </w:r>
    </w:p>
    <w:p w14:paraId="2FB7EEA6" w14:textId="40F3F907" w:rsidR="00FB2FC5" w:rsidRDefault="00463621" w:rsidP="00F00868">
      <w:pPr>
        <w:pStyle w:val="STNADPIS2"/>
        <w:pPrChange w:id="507" w:author="Kitti Orszaghova" w:date="2019-11-14T17:02:00Z">
          <w:pPr>
            <w:pStyle w:val="STNADPIS2"/>
          </w:pPr>
        </w:pPrChange>
      </w:pPr>
      <w:bookmarkStart w:id="508" w:name="_Toc18349101"/>
      <w:bookmarkStart w:id="509" w:name="_Toc18491748"/>
      <w:bookmarkEnd w:id="508"/>
      <w:r>
        <w:t>Osvětlení, oslunění</w:t>
      </w:r>
      <w:bookmarkEnd w:id="509"/>
    </w:p>
    <w:p w14:paraId="6AA56B1D" w14:textId="4FEBAD1E" w:rsidR="0064248C" w:rsidRDefault="0064248C" w:rsidP="00A01C2C">
      <w:pPr>
        <w:pStyle w:val="STNORMLN-2"/>
      </w:pPr>
      <w:r>
        <w:t xml:space="preserve">Návrh vnitřního osvětlení je </w:t>
      </w:r>
      <w:r w:rsidR="00702CAF">
        <w:t>z</w:t>
      </w:r>
      <w:r>
        <w:t>pracován v samostatní části dokumentace D.1.09 Elektroinstalace.</w:t>
      </w:r>
      <w:r w:rsidR="005B2270">
        <w:t xml:space="preserve"> </w:t>
      </w:r>
      <w:bookmarkStart w:id="510" w:name="_Hlk18409102"/>
      <w:r>
        <w:t>Vzhledem k novému dispozičnímu řešení jsou navrženy nové otvorové prvky v obvodové plášti domu, které zajistí dostatečné oslunění pobytových místností.</w:t>
      </w:r>
      <w:bookmarkEnd w:id="510"/>
    </w:p>
    <w:p w14:paraId="6FC79CDE" w14:textId="680F5665" w:rsidR="00A77F7D" w:rsidRPr="00406E26" w:rsidRDefault="00A77F7D" w:rsidP="00A01C2C">
      <w:pPr>
        <w:pStyle w:val="STNORMLN-2"/>
        <w:rPr>
          <w:i/>
          <w:iCs/>
          <w:sz w:val="18"/>
          <w:szCs w:val="18"/>
        </w:rPr>
      </w:pPr>
      <w:r w:rsidRPr="00406E26">
        <w:rPr>
          <w:i/>
          <w:iCs/>
          <w:sz w:val="18"/>
          <w:szCs w:val="18"/>
        </w:rPr>
        <w:t xml:space="preserve">Tabulka č. </w:t>
      </w:r>
      <w:r w:rsidR="00702CAF" w:rsidRPr="00406E26">
        <w:rPr>
          <w:i/>
          <w:iCs/>
          <w:sz w:val="18"/>
          <w:szCs w:val="18"/>
        </w:rPr>
        <w:t>2</w:t>
      </w:r>
      <w:r w:rsidRPr="00406E26">
        <w:rPr>
          <w:i/>
          <w:iCs/>
          <w:sz w:val="18"/>
          <w:szCs w:val="18"/>
        </w:rPr>
        <w:t xml:space="preserve"> – Určení kontrolních bodů</w:t>
      </w:r>
    </w:p>
    <w:tbl>
      <w:tblPr>
        <w:tblW w:w="8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3"/>
        <w:gridCol w:w="925"/>
        <w:gridCol w:w="995"/>
        <w:gridCol w:w="3493"/>
        <w:gridCol w:w="2053"/>
      </w:tblGrid>
      <w:tr w:rsidR="00A77F7D" w:rsidRPr="00B83ED2" w14:paraId="5DD7C379" w14:textId="77777777" w:rsidTr="003C6E1A">
        <w:trPr>
          <w:trHeight w:val="608"/>
        </w:trPr>
        <w:tc>
          <w:tcPr>
            <w:tcW w:w="1413" w:type="dxa"/>
            <w:shd w:val="clear" w:color="auto" w:fill="BFBFBF" w:themeFill="background1" w:themeFillShade="BF"/>
            <w:noWrap/>
            <w:vAlign w:val="center"/>
            <w:hideMark/>
          </w:tcPr>
          <w:p w14:paraId="14810A43" w14:textId="77777777" w:rsidR="00A77F7D" w:rsidRPr="00B83ED2" w:rsidRDefault="00A77F7D" w:rsidP="003C6E1A">
            <w:pPr>
              <w:pStyle w:val="STZHLAV"/>
              <w:rPr>
                <w:rFonts w:cs="Segoe UI"/>
              </w:rPr>
            </w:pPr>
            <w:bookmarkStart w:id="511" w:name="_Hlk18408409"/>
            <w:r>
              <w:rPr>
                <w:rFonts w:cs="Segoe UI"/>
              </w:rPr>
              <w:t>místnost</w:t>
            </w:r>
          </w:p>
        </w:tc>
        <w:tc>
          <w:tcPr>
            <w:tcW w:w="925" w:type="dxa"/>
            <w:shd w:val="clear" w:color="auto" w:fill="BFBFBF" w:themeFill="background1" w:themeFillShade="BF"/>
            <w:vAlign w:val="center"/>
            <w:hideMark/>
          </w:tcPr>
          <w:p w14:paraId="357357B9" w14:textId="77777777" w:rsidR="00A77F7D" w:rsidRPr="00B83ED2" w:rsidRDefault="00A77F7D" w:rsidP="003C6E1A">
            <w:pPr>
              <w:pStyle w:val="STZHLAV"/>
              <w:rPr>
                <w:rFonts w:cs="Segoe UI"/>
              </w:rPr>
            </w:pPr>
            <w:r>
              <w:rPr>
                <w:rFonts w:cs="Segoe UI"/>
              </w:rPr>
              <w:t>Obytná místnost</w:t>
            </w:r>
          </w:p>
        </w:tc>
        <w:tc>
          <w:tcPr>
            <w:tcW w:w="914" w:type="dxa"/>
            <w:shd w:val="clear" w:color="auto" w:fill="BFBFBF" w:themeFill="background1" w:themeFillShade="BF"/>
          </w:tcPr>
          <w:p w14:paraId="24F93491" w14:textId="77777777" w:rsidR="00A77F7D" w:rsidRPr="00904061" w:rsidRDefault="00A77F7D" w:rsidP="003C6E1A">
            <w:pPr>
              <w:pStyle w:val="STZHLAV"/>
              <w:jc w:val="center"/>
              <w:rPr>
                <w:rFonts w:cs="Segoe UI"/>
                <w:vertAlign w:val="superscript"/>
              </w:rPr>
            </w:pPr>
            <w:r>
              <w:rPr>
                <w:rFonts w:cs="Segoe UI"/>
              </w:rPr>
              <w:t>Plocha</w:t>
            </w:r>
            <w:r>
              <w:rPr>
                <w:rFonts w:cs="Segoe UI"/>
              </w:rPr>
              <w:br/>
              <w:t>m</w:t>
            </w:r>
            <w:r>
              <w:rPr>
                <w:rFonts w:cs="Segoe UI"/>
                <w:vertAlign w:val="superscript"/>
              </w:rPr>
              <w:t>2</w:t>
            </w:r>
          </w:p>
        </w:tc>
        <w:tc>
          <w:tcPr>
            <w:tcW w:w="3547" w:type="dxa"/>
            <w:shd w:val="clear" w:color="auto" w:fill="BFBFBF" w:themeFill="background1" w:themeFillShade="BF"/>
            <w:vAlign w:val="center"/>
          </w:tcPr>
          <w:p w14:paraId="076268C9" w14:textId="77777777" w:rsidR="00A77F7D" w:rsidRPr="00B83ED2" w:rsidRDefault="00A77F7D" w:rsidP="003C6E1A">
            <w:pPr>
              <w:pStyle w:val="STZHLAV"/>
              <w:jc w:val="left"/>
              <w:rPr>
                <w:rFonts w:cs="Segoe UI"/>
              </w:rPr>
            </w:pPr>
            <w:r>
              <w:rPr>
                <w:rFonts w:cs="Segoe UI"/>
              </w:rPr>
              <w:t>Velikost osvětlovacích otvorů</w:t>
            </w:r>
          </w:p>
        </w:tc>
        <w:tc>
          <w:tcPr>
            <w:tcW w:w="2080" w:type="dxa"/>
            <w:shd w:val="clear" w:color="auto" w:fill="BFBFBF" w:themeFill="background1" w:themeFillShade="BF"/>
            <w:vAlign w:val="center"/>
          </w:tcPr>
          <w:p w14:paraId="655A8CC8" w14:textId="77777777" w:rsidR="00A77F7D" w:rsidRPr="00B83ED2" w:rsidRDefault="00A77F7D" w:rsidP="003C6E1A">
            <w:pPr>
              <w:pStyle w:val="STZHLAV"/>
              <w:jc w:val="left"/>
              <w:rPr>
                <w:rFonts w:cs="Segoe UI"/>
              </w:rPr>
            </w:pPr>
            <w:r>
              <w:rPr>
                <w:rFonts w:cs="Segoe UI"/>
              </w:rPr>
              <w:t>Kontrolní bod</w:t>
            </w:r>
          </w:p>
        </w:tc>
      </w:tr>
      <w:tr w:rsidR="00A77F7D" w:rsidRPr="00B83ED2" w14:paraId="0E576DE6" w14:textId="77777777" w:rsidTr="003C6E1A">
        <w:trPr>
          <w:trHeight w:val="478"/>
        </w:trPr>
        <w:tc>
          <w:tcPr>
            <w:tcW w:w="1413" w:type="dxa"/>
            <w:shd w:val="clear" w:color="auto" w:fill="auto"/>
            <w:noWrap/>
            <w:vAlign w:val="center"/>
          </w:tcPr>
          <w:p w14:paraId="3972EB99" w14:textId="77777777" w:rsidR="00A77F7D" w:rsidRPr="00B83ED2" w:rsidRDefault="00A77F7D" w:rsidP="003C6E1A">
            <w:pPr>
              <w:pStyle w:val="STTABULKY"/>
              <w:rPr>
                <w:rFonts w:cs="Segoe UI"/>
              </w:rPr>
            </w:pPr>
            <w:r>
              <w:rPr>
                <w:rFonts w:cs="Segoe UI"/>
              </w:rPr>
              <w:t>Pokoj 1</w:t>
            </w:r>
          </w:p>
        </w:tc>
        <w:tc>
          <w:tcPr>
            <w:tcW w:w="925" w:type="dxa"/>
            <w:shd w:val="clear" w:color="auto" w:fill="auto"/>
            <w:noWrap/>
            <w:vAlign w:val="center"/>
          </w:tcPr>
          <w:p w14:paraId="08C522FA" w14:textId="77777777" w:rsidR="00A77F7D" w:rsidRPr="00904061" w:rsidRDefault="00A77F7D" w:rsidP="003C6E1A">
            <w:pPr>
              <w:pStyle w:val="STTABULKY"/>
              <w:jc w:val="center"/>
              <w:rPr>
                <w:rFonts w:cs="Segoe UI"/>
                <w:vertAlign w:val="superscript"/>
              </w:rPr>
            </w:pPr>
            <w:r>
              <w:rPr>
                <w:rFonts w:cs="Segoe UI"/>
              </w:rPr>
              <w:t>ano</w:t>
            </w:r>
            <w:r>
              <w:rPr>
                <w:rFonts w:cs="Segoe UI"/>
              </w:rPr>
              <w:br/>
              <w:t>≥ 8 m</w:t>
            </w:r>
            <w:r w:rsidRPr="00904061">
              <w:rPr>
                <w:rFonts w:cs="Segoe UI"/>
                <w:vertAlign w:val="superscript"/>
              </w:rPr>
              <w:t>2</w:t>
            </w:r>
          </w:p>
        </w:tc>
        <w:tc>
          <w:tcPr>
            <w:tcW w:w="914" w:type="dxa"/>
            <w:shd w:val="clear" w:color="auto" w:fill="auto"/>
            <w:vAlign w:val="center"/>
          </w:tcPr>
          <w:p w14:paraId="0DDB94DC" w14:textId="77777777" w:rsidR="00A77F7D" w:rsidRPr="00B83ED2" w:rsidRDefault="00A77F7D" w:rsidP="003C6E1A">
            <w:pPr>
              <w:pStyle w:val="STTABULKY"/>
              <w:jc w:val="center"/>
              <w:rPr>
                <w:rFonts w:cs="Segoe UI"/>
              </w:rPr>
            </w:pPr>
            <w:r>
              <w:rPr>
                <w:rFonts w:cs="Segoe UI"/>
              </w:rPr>
              <w:t>12,01</w:t>
            </w:r>
          </w:p>
        </w:tc>
        <w:tc>
          <w:tcPr>
            <w:tcW w:w="3547" w:type="dxa"/>
            <w:shd w:val="clear" w:color="auto" w:fill="auto"/>
            <w:vAlign w:val="center"/>
          </w:tcPr>
          <w:p w14:paraId="3BEA6CB3" w14:textId="77777777" w:rsidR="00A77F7D" w:rsidRPr="00904061" w:rsidRDefault="00A77F7D" w:rsidP="003C6E1A">
            <w:pPr>
              <w:pStyle w:val="STTABULKY"/>
              <w:rPr>
                <w:rFonts w:cs="Segoe UI"/>
                <w:vertAlign w:val="superscript"/>
              </w:rPr>
            </w:pPr>
            <w:r>
              <w:rPr>
                <w:rFonts w:cs="Segoe UI"/>
              </w:rPr>
              <w:t xml:space="preserve"> 1,5 x 1,5 = 2,25&gt;1,201 m</w:t>
            </w:r>
            <w:r>
              <w:rPr>
                <w:rFonts w:cs="Segoe UI"/>
                <w:vertAlign w:val="superscript"/>
              </w:rPr>
              <w:t>2</w:t>
            </w:r>
          </w:p>
        </w:tc>
        <w:tc>
          <w:tcPr>
            <w:tcW w:w="2080" w:type="dxa"/>
            <w:shd w:val="clear" w:color="auto" w:fill="auto"/>
            <w:vAlign w:val="center"/>
          </w:tcPr>
          <w:p w14:paraId="2B58F262" w14:textId="77777777" w:rsidR="00A77F7D" w:rsidRPr="00B83ED2" w:rsidRDefault="00A77F7D" w:rsidP="003C6E1A">
            <w:pPr>
              <w:pStyle w:val="STTABULKY"/>
              <w:rPr>
                <w:rFonts w:cs="Segoe UI"/>
              </w:rPr>
            </w:pPr>
            <w:r>
              <w:rPr>
                <w:rFonts w:cs="Segoe UI"/>
              </w:rPr>
              <w:t>ano</w:t>
            </w:r>
          </w:p>
        </w:tc>
      </w:tr>
      <w:tr w:rsidR="00A77F7D" w:rsidRPr="00B83ED2" w14:paraId="11E172BA" w14:textId="77777777" w:rsidTr="003C6E1A">
        <w:trPr>
          <w:trHeight w:val="422"/>
        </w:trPr>
        <w:tc>
          <w:tcPr>
            <w:tcW w:w="1413" w:type="dxa"/>
            <w:shd w:val="clear" w:color="auto" w:fill="auto"/>
            <w:noWrap/>
            <w:vAlign w:val="center"/>
          </w:tcPr>
          <w:p w14:paraId="4B1FD14B" w14:textId="77777777" w:rsidR="00A77F7D" w:rsidRPr="00B83ED2" w:rsidRDefault="00A77F7D" w:rsidP="003C6E1A">
            <w:pPr>
              <w:pStyle w:val="STTABULKY"/>
              <w:rPr>
                <w:rFonts w:cs="Segoe UI"/>
              </w:rPr>
            </w:pPr>
            <w:r>
              <w:rPr>
                <w:rFonts w:cs="Segoe UI"/>
              </w:rPr>
              <w:t>Pokoj 2</w:t>
            </w:r>
          </w:p>
        </w:tc>
        <w:tc>
          <w:tcPr>
            <w:tcW w:w="925" w:type="dxa"/>
            <w:shd w:val="clear" w:color="auto" w:fill="auto"/>
            <w:noWrap/>
            <w:vAlign w:val="center"/>
          </w:tcPr>
          <w:p w14:paraId="1EAD01B1" w14:textId="77777777" w:rsidR="00A77F7D" w:rsidRPr="00B83ED2" w:rsidRDefault="00A77F7D" w:rsidP="003C6E1A">
            <w:pPr>
              <w:pStyle w:val="STTABULKY"/>
              <w:jc w:val="center"/>
              <w:rPr>
                <w:rFonts w:cs="Segoe UI"/>
              </w:rPr>
            </w:pPr>
            <w:r>
              <w:rPr>
                <w:rFonts w:cs="Segoe UI"/>
              </w:rPr>
              <w:t>ano</w:t>
            </w:r>
            <w:r>
              <w:rPr>
                <w:rFonts w:cs="Segoe UI"/>
              </w:rPr>
              <w:br/>
              <w:t>≥ 8 m</w:t>
            </w:r>
            <w:r w:rsidRPr="00F1175D">
              <w:rPr>
                <w:rFonts w:cs="Segoe UI"/>
                <w:vertAlign w:val="superscript"/>
              </w:rPr>
              <w:t>2</w:t>
            </w:r>
          </w:p>
        </w:tc>
        <w:tc>
          <w:tcPr>
            <w:tcW w:w="914" w:type="dxa"/>
            <w:shd w:val="clear" w:color="auto" w:fill="auto"/>
            <w:vAlign w:val="center"/>
          </w:tcPr>
          <w:p w14:paraId="6E2695CD" w14:textId="77777777" w:rsidR="00A77F7D" w:rsidRPr="00B83ED2" w:rsidRDefault="00A77F7D" w:rsidP="003C6E1A">
            <w:pPr>
              <w:pStyle w:val="STTABULKY"/>
              <w:jc w:val="center"/>
              <w:rPr>
                <w:rFonts w:cs="Segoe UI"/>
              </w:rPr>
            </w:pPr>
            <w:r>
              <w:rPr>
                <w:rFonts w:cs="Segoe UI"/>
              </w:rPr>
              <w:t>12,74</w:t>
            </w:r>
          </w:p>
        </w:tc>
        <w:tc>
          <w:tcPr>
            <w:tcW w:w="3547" w:type="dxa"/>
            <w:shd w:val="clear" w:color="auto" w:fill="auto"/>
            <w:vAlign w:val="center"/>
          </w:tcPr>
          <w:p w14:paraId="594DC3A5" w14:textId="74CD3517" w:rsidR="00A77F7D" w:rsidRPr="00B83ED2" w:rsidRDefault="00A77F7D" w:rsidP="003C6E1A">
            <w:pPr>
              <w:pStyle w:val="STTABULKY"/>
              <w:rPr>
                <w:rFonts w:cs="Segoe UI"/>
              </w:rPr>
            </w:pPr>
            <w:r>
              <w:rPr>
                <w:rFonts w:cs="Segoe UI"/>
              </w:rPr>
              <w:t>1,5 x 1,5 = 2,25&gt;1,</w:t>
            </w:r>
            <w:del w:id="512" w:author="Kitti Orszaghova" w:date="2019-09-03T13:04:00Z">
              <w:r w:rsidDel="00F8541E">
                <w:rPr>
                  <w:rFonts w:cs="Segoe UI"/>
                </w:rPr>
                <w:delText xml:space="preserve">201 </w:delText>
              </w:r>
            </w:del>
            <w:ins w:id="513" w:author="Kitti Orszaghova" w:date="2019-09-03T13:04:00Z">
              <w:r w:rsidR="00F8541E">
                <w:rPr>
                  <w:rFonts w:cs="Segoe UI"/>
                </w:rPr>
                <w:t xml:space="preserve">27 </w:t>
              </w:r>
            </w:ins>
            <w:r>
              <w:rPr>
                <w:rFonts w:cs="Segoe UI"/>
              </w:rPr>
              <w:t>m</w:t>
            </w:r>
            <w:r>
              <w:rPr>
                <w:rFonts w:cs="Segoe UI"/>
                <w:vertAlign w:val="superscript"/>
              </w:rPr>
              <w:t>2</w:t>
            </w:r>
          </w:p>
        </w:tc>
        <w:tc>
          <w:tcPr>
            <w:tcW w:w="2080" w:type="dxa"/>
            <w:shd w:val="clear" w:color="auto" w:fill="auto"/>
            <w:vAlign w:val="center"/>
          </w:tcPr>
          <w:p w14:paraId="1757799E" w14:textId="77777777" w:rsidR="00A77F7D" w:rsidRPr="00B83ED2" w:rsidRDefault="00A77F7D" w:rsidP="003C6E1A">
            <w:pPr>
              <w:pStyle w:val="STTABULKY"/>
              <w:rPr>
                <w:rFonts w:cs="Segoe UI"/>
              </w:rPr>
            </w:pPr>
            <w:r>
              <w:rPr>
                <w:rFonts w:cs="Segoe UI"/>
              </w:rPr>
              <w:t>ano</w:t>
            </w:r>
          </w:p>
        </w:tc>
      </w:tr>
      <w:tr w:rsidR="00A77F7D" w:rsidRPr="00B83ED2" w14:paraId="382F6696" w14:textId="77777777" w:rsidTr="003C6E1A">
        <w:trPr>
          <w:trHeight w:val="422"/>
        </w:trPr>
        <w:tc>
          <w:tcPr>
            <w:tcW w:w="1413" w:type="dxa"/>
            <w:shd w:val="clear" w:color="auto" w:fill="auto"/>
            <w:noWrap/>
            <w:vAlign w:val="center"/>
          </w:tcPr>
          <w:p w14:paraId="10FAF242" w14:textId="77777777" w:rsidR="00A77F7D" w:rsidRPr="00B83ED2" w:rsidRDefault="00A77F7D" w:rsidP="003C6E1A">
            <w:pPr>
              <w:pStyle w:val="STTABULKY"/>
              <w:rPr>
                <w:rFonts w:cs="Segoe UI"/>
              </w:rPr>
            </w:pPr>
            <w:r>
              <w:rPr>
                <w:rFonts w:cs="Segoe UI"/>
              </w:rPr>
              <w:t>Kancelář</w:t>
            </w:r>
          </w:p>
        </w:tc>
        <w:tc>
          <w:tcPr>
            <w:tcW w:w="925" w:type="dxa"/>
            <w:shd w:val="clear" w:color="auto" w:fill="auto"/>
            <w:noWrap/>
            <w:vAlign w:val="center"/>
          </w:tcPr>
          <w:p w14:paraId="062C99A8" w14:textId="77777777" w:rsidR="00A77F7D" w:rsidRPr="00B83ED2" w:rsidRDefault="00A77F7D" w:rsidP="003C6E1A">
            <w:pPr>
              <w:pStyle w:val="STTABULKY"/>
              <w:jc w:val="center"/>
              <w:rPr>
                <w:rFonts w:cs="Segoe UI"/>
              </w:rPr>
            </w:pPr>
            <w:r>
              <w:rPr>
                <w:rFonts w:cs="Segoe UI"/>
              </w:rPr>
              <w:t>ano</w:t>
            </w:r>
            <w:r>
              <w:rPr>
                <w:rFonts w:cs="Segoe UI"/>
              </w:rPr>
              <w:br/>
              <w:t>≥ 12 m</w:t>
            </w:r>
            <w:r w:rsidRPr="00F1175D">
              <w:rPr>
                <w:rFonts w:cs="Segoe UI"/>
                <w:vertAlign w:val="superscript"/>
              </w:rPr>
              <w:t>2</w:t>
            </w:r>
          </w:p>
        </w:tc>
        <w:tc>
          <w:tcPr>
            <w:tcW w:w="914" w:type="dxa"/>
            <w:shd w:val="clear" w:color="auto" w:fill="auto"/>
            <w:vAlign w:val="center"/>
          </w:tcPr>
          <w:p w14:paraId="780F870A" w14:textId="77777777" w:rsidR="00A77F7D" w:rsidRPr="00B83ED2" w:rsidRDefault="00A77F7D" w:rsidP="003C6E1A">
            <w:pPr>
              <w:pStyle w:val="STTABULKY"/>
              <w:jc w:val="center"/>
              <w:rPr>
                <w:rFonts w:cs="Segoe UI"/>
              </w:rPr>
            </w:pPr>
            <w:r>
              <w:rPr>
                <w:rFonts w:cs="Segoe UI"/>
              </w:rPr>
              <w:t>12,01</w:t>
            </w:r>
          </w:p>
        </w:tc>
        <w:tc>
          <w:tcPr>
            <w:tcW w:w="3547" w:type="dxa"/>
            <w:shd w:val="clear" w:color="auto" w:fill="auto"/>
            <w:vAlign w:val="center"/>
          </w:tcPr>
          <w:p w14:paraId="06BC6FA4" w14:textId="77777777" w:rsidR="00A77F7D" w:rsidRPr="00B83ED2" w:rsidRDefault="00A77F7D" w:rsidP="003C6E1A">
            <w:pPr>
              <w:pStyle w:val="STTABULKY"/>
              <w:rPr>
                <w:rFonts w:cs="Segoe UI"/>
              </w:rPr>
            </w:pPr>
            <w:r>
              <w:rPr>
                <w:rFonts w:cs="Segoe UI"/>
              </w:rPr>
              <w:t>1,5 x 1,5 = 2,25&gt;1,201 m</w:t>
            </w:r>
            <w:r>
              <w:rPr>
                <w:rFonts w:cs="Segoe UI"/>
                <w:vertAlign w:val="superscript"/>
              </w:rPr>
              <w:t>2</w:t>
            </w:r>
          </w:p>
        </w:tc>
        <w:tc>
          <w:tcPr>
            <w:tcW w:w="2080" w:type="dxa"/>
            <w:shd w:val="clear" w:color="auto" w:fill="auto"/>
            <w:vAlign w:val="center"/>
          </w:tcPr>
          <w:p w14:paraId="0613945D" w14:textId="77777777" w:rsidR="00A77F7D" w:rsidRPr="00B83ED2" w:rsidRDefault="00A77F7D" w:rsidP="003C6E1A">
            <w:pPr>
              <w:pStyle w:val="STTABULKY"/>
              <w:rPr>
                <w:rFonts w:cs="Segoe UI"/>
              </w:rPr>
            </w:pPr>
            <w:r>
              <w:rPr>
                <w:rFonts w:cs="Segoe UI"/>
              </w:rPr>
              <w:t>ano</w:t>
            </w:r>
          </w:p>
        </w:tc>
      </w:tr>
      <w:tr w:rsidR="00A77F7D" w:rsidRPr="00B83ED2" w14:paraId="50B5364A" w14:textId="77777777" w:rsidTr="003C6E1A">
        <w:trPr>
          <w:trHeight w:val="422"/>
        </w:trPr>
        <w:tc>
          <w:tcPr>
            <w:tcW w:w="1413" w:type="dxa"/>
            <w:shd w:val="clear" w:color="auto" w:fill="auto"/>
            <w:noWrap/>
            <w:vAlign w:val="center"/>
          </w:tcPr>
          <w:p w14:paraId="0D7F682E" w14:textId="77777777" w:rsidR="00A77F7D" w:rsidRPr="00B83ED2" w:rsidRDefault="00A77F7D" w:rsidP="003C6E1A">
            <w:pPr>
              <w:pStyle w:val="STTABULKY"/>
              <w:rPr>
                <w:rFonts w:cs="Segoe UI"/>
              </w:rPr>
            </w:pPr>
            <w:r>
              <w:rPr>
                <w:rFonts w:cs="Segoe UI"/>
              </w:rPr>
              <w:t>Pokoj 3</w:t>
            </w:r>
          </w:p>
        </w:tc>
        <w:tc>
          <w:tcPr>
            <w:tcW w:w="925" w:type="dxa"/>
            <w:shd w:val="clear" w:color="auto" w:fill="auto"/>
            <w:noWrap/>
            <w:vAlign w:val="center"/>
          </w:tcPr>
          <w:p w14:paraId="6BCC5E76" w14:textId="77777777" w:rsidR="00A77F7D" w:rsidRPr="00B83ED2" w:rsidRDefault="00A77F7D" w:rsidP="003C6E1A">
            <w:pPr>
              <w:pStyle w:val="STTABULKY"/>
              <w:jc w:val="center"/>
              <w:rPr>
                <w:rFonts w:cs="Segoe UI"/>
              </w:rPr>
            </w:pPr>
            <w:r>
              <w:rPr>
                <w:rFonts w:cs="Segoe UI"/>
              </w:rPr>
              <w:t>ano</w:t>
            </w:r>
            <w:r>
              <w:rPr>
                <w:rFonts w:cs="Segoe UI"/>
              </w:rPr>
              <w:br/>
              <w:t>≥ 8 m</w:t>
            </w:r>
            <w:r w:rsidRPr="00F1175D">
              <w:rPr>
                <w:rFonts w:cs="Segoe UI"/>
                <w:vertAlign w:val="superscript"/>
              </w:rPr>
              <w:t>2</w:t>
            </w:r>
          </w:p>
        </w:tc>
        <w:tc>
          <w:tcPr>
            <w:tcW w:w="914" w:type="dxa"/>
            <w:shd w:val="clear" w:color="auto" w:fill="auto"/>
            <w:vAlign w:val="center"/>
          </w:tcPr>
          <w:p w14:paraId="1A50C616" w14:textId="77777777" w:rsidR="00A77F7D" w:rsidRPr="00B83ED2" w:rsidRDefault="00A77F7D" w:rsidP="003C6E1A">
            <w:pPr>
              <w:pStyle w:val="STTABULKY"/>
              <w:jc w:val="center"/>
              <w:rPr>
                <w:rFonts w:cs="Segoe UI"/>
              </w:rPr>
            </w:pPr>
            <w:r>
              <w:rPr>
                <w:rFonts w:cs="Segoe UI"/>
              </w:rPr>
              <w:t>12,85</w:t>
            </w:r>
          </w:p>
        </w:tc>
        <w:tc>
          <w:tcPr>
            <w:tcW w:w="3547" w:type="dxa"/>
            <w:shd w:val="clear" w:color="auto" w:fill="auto"/>
            <w:vAlign w:val="center"/>
          </w:tcPr>
          <w:p w14:paraId="27CBFF27" w14:textId="77BCB62D" w:rsidR="00A77F7D" w:rsidRPr="00B83ED2" w:rsidRDefault="00A77F7D" w:rsidP="003C6E1A">
            <w:pPr>
              <w:pStyle w:val="STTABULKY"/>
              <w:rPr>
                <w:rFonts w:cs="Segoe UI"/>
              </w:rPr>
            </w:pPr>
            <w:r>
              <w:rPr>
                <w:rFonts w:cs="Segoe UI"/>
              </w:rPr>
              <w:t>1,5 x 1,5 = 2,25&gt;1,</w:t>
            </w:r>
            <w:del w:id="514" w:author="Kitti Orszaghova" w:date="2019-09-03T13:05:00Z">
              <w:r w:rsidDel="00F8541E">
                <w:rPr>
                  <w:rFonts w:cs="Segoe UI"/>
                </w:rPr>
                <w:delText xml:space="preserve">201 </w:delText>
              </w:r>
            </w:del>
            <w:ins w:id="515" w:author="Kitti Orszaghova" w:date="2019-09-03T13:05:00Z">
              <w:r w:rsidR="00F8541E">
                <w:rPr>
                  <w:rFonts w:cs="Segoe UI"/>
                </w:rPr>
                <w:t xml:space="preserve">285 </w:t>
              </w:r>
            </w:ins>
            <w:r>
              <w:rPr>
                <w:rFonts w:cs="Segoe UI"/>
              </w:rPr>
              <w:t>m</w:t>
            </w:r>
            <w:r>
              <w:rPr>
                <w:rFonts w:cs="Segoe UI"/>
                <w:vertAlign w:val="superscript"/>
              </w:rPr>
              <w:t>2</w:t>
            </w:r>
          </w:p>
        </w:tc>
        <w:tc>
          <w:tcPr>
            <w:tcW w:w="2080" w:type="dxa"/>
            <w:shd w:val="clear" w:color="auto" w:fill="auto"/>
            <w:vAlign w:val="center"/>
          </w:tcPr>
          <w:p w14:paraId="580847BE" w14:textId="77777777" w:rsidR="00A77F7D" w:rsidRPr="00B83ED2" w:rsidRDefault="00A77F7D" w:rsidP="003C6E1A">
            <w:pPr>
              <w:pStyle w:val="STTABULKY"/>
              <w:rPr>
                <w:rFonts w:cs="Segoe UI"/>
              </w:rPr>
            </w:pPr>
            <w:r>
              <w:rPr>
                <w:rFonts w:cs="Segoe UI"/>
              </w:rPr>
              <w:t>ano</w:t>
            </w:r>
          </w:p>
        </w:tc>
      </w:tr>
      <w:tr w:rsidR="00A77F7D" w:rsidRPr="00B83ED2" w14:paraId="6E9108F6" w14:textId="77777777" w:rsidTr="003C6E1A">
        <w:trPr>
          <w:trHeight w:val="422"/>
        </w:trPr>
        <w:tc>
          <w:tcPr>
            <w:tcW w:w="1413" w:type="dxa"/>
            <w:shd w:val="clear" w:color="auto" w:fill="auto"/>
            <w:noWrap/>
            <w:vAlign w:val="center"/>
          </w:tcPr>
          <w:p w14:paraId="52F08ECC" w14:textId="77777777" w:rsidR="00A77F7D" w:rsidRPr="00B83ED2" w:rsidRDefault="00A77F7D" w:rsidP="003C6E1A">
            <w:pPr>
              <w:pStyle w:val="STTABULKY"/>
              <w:rPr>
                <w:rFonts w:cs="Segoe UI"/>
              </w:rPr>
            </w:pPr>
            <w:r>
              <w:rPr>
                <w:rFonts w:cs="Segoe UI"/>
              </w:rPr>
              <w:t>Pokoj 4</w:t>
            </w:r>
          </w:p>
        </w:tc>
        <w:tc>
          <w:tcPr>
            <w:tcW w:w="925" w:type="dxa"/>
            <w:shd w:val="clear" w:color="auto" w:fill="auto"/>
            <w:noWrap/>
            <w:vAlign w:val="center"/>
          </w:tcPr>
          <w:p w14:paraId="71A300BF" w14:textId="77777777" w:rsidR="00A77F7D" w:rsidRPr="00B83ED2" w:rsidRDefault="00A77F7D" w:rsidP="003C6E1A">
            <w:pPr>
              <w:pStyle w:val="STTABULKY"/>
              <w:jc w:val="center"/>
              <w:rPr>
                <w:rFonts w:cs="Segoe UI"/>
              </w:rPr>
            </w:pPr>
            <w:r>
              <w:rPr>
                <w:rFonts w:cs="Segoe UI"/>
              </w:rPr>
              <w:t>ano</w:t>
            </w:r>
            <w:r>
              <w:rPr>
                <w:rFonts w:cs="Segoe UI"/>
              </w:rPr>
              <w:br/>
              <w:t>≥ 8 m</w:t>
            </w:r>
            <w:r w:rsidRPr="00F1175D">
              <w:rPr>
                <w:rFonts w:cs="Segoe UI"/>
                <w:vertAlign w:val="superscript"/>
              </w:rPr>
              <w:t>2</w:t>
            </w:r>
          </w:p>
        </w:tc>
        <w:tc>
          <w:tcPr>
            <w:tcW w:w="914" w:type="dxa"/>
            <w:shd w:val="clear" w:color="auto" w:fill="auto"/>
            <w:vAlign w:val="center"/>
          </w:tcPr>
          <w:p w14:paraId="15609B05" w14:textId="158AD409" w:rsidR="00A77F7D" w:rsidRPr="00B83ED2" w:rsidRDefault="00A77F7D" w:rsidP="003C6E1A">
            <w:pPr>
              <w:pStyle w:val="STTABULKY"/>
              <w:jc w:val="center"/>
              <w:rPr>
                <w:rFonts w:cs="Segoe UI"/>
              </w:rPr>
            </w:pPr>
            <w:r>
              <w:rPr>
                <w:rFonts w:cs="Segoe UI"/>
              </w:rPr>
              <w:t>18,</w:t>
            </w:r>
            <w:del w:id="516" w:author="Kitti Orszaghova" w:date="2019-09-03T13:03:00Z">
              <w:r w:rsidDel="0001181C">
                <w:rPr>
                  <w:rFonts w:cs="Segoe UI"/>
                </w:rPr>
                <w:delText>88</w:delText>
              </w:r>
            </w:del>
            <w:ins w:id="517" w:author="Kitti Orszaghova" w:date="2019-09-03T13:03:00Z">
              <w:r w:rsidR="0001181C">
                <w:rPr>
                  <w:rFonts w:cs="Segoe UI"/>
                </w:rPr>
                <w:t>94</w:t>
              </w:r>
            </w:ins>
          </w:p>
        </w:tc>
        <w:tc>
          <w:tcPr>
            <w:tcW w:w="3547" w:type="dxa"/>
            <w:shd w:val="clear" w:color="auto" w:fill="auto"/>
            <w:vAlign w:val="center"/>
          </w:tcPr>
          <w:p w14:paraId="3627DD91" w14:textId="7F86797B" w:rsidR="00A77F7D" w:rsidRPr="00B83ED2" w:rsidRDefault="00A77F7D" w:rsidP="003C6E1A">
            <w:pPr>
              <w:pStyle w:val="STTABULKY"/>
              <w:rPr>
                <w:rFonts w:cs="Segoe UI"/>
              </w:rPr>
            </w:pPr>
            <w:r>
              <w:rPr>
                <w:rFonts w:cs="Segoe UI"/>
              </w:rPr>
              <w:t>2 x 0,9x1,6 + 0,9 x 0,93 =3,7 &gt;1,8</w:t>
            </w:r>
            <w:del w:id="518" w:author="Kitti Orszaghova" w:date="2019-09-03T13:05:00Z">
              <w:r w:rsidDel="00F8541E">
                <w:rPr>
                  <w:rFonts w:cs="Segoe UI"/>
                </w:rPr>
                <w:delText>8</w:delText>
              </w:r>
            </w:del>
            <w:ins w:id="519" w:author="Kitti Orszaghova" w:date="2019-09-03T13:05:00Z">
              <w:r w:rsidR="00F8541E">
                <w:rPr>
                  <w:rFonts w:cs="Segoe UI"/>
                </w:rPr>
                <w:t>9</w:t>
              </w:r>
            </w:ins>
            <w:r>
              <w:rPr>
                <w:rFonts w:cs="Segoe UI"/>
              </w:rPr>
              <w:t xml:space="preserve"> m</w:t>
            </w:r>
            <w:r>
              <w:rPr>
                <w:rFonts w:cs="Segoe UI"/>
                <w:vertAlign w:val="superscript"/>
              </w:rPr>
              <w:t>2</w:t>
            </w:r>
          </w:p>
        </w:tc>
        <w:tc>
          <w:tcPr>
            <w:tcW w:w="2080" w:type="dxa"/>
            <w:shd w:val="clear" w:color="auto" w:fill="auto"/>
            <w:vAlign w:val="center"/>
          </w:tcPr>
          <w:p w14:paraId="326BD9D8" w14:textId="77777777" w:rsidR="00A77F7D" w:rsidRPr="00B83ED2" w:rsidRDefault="00A77F7D" w:rsidP="003C6E1A">
            <w:pPr>
              <w:pStyle w:val="STTABULKY"/>
              <w:rPr>
                <w:rFonts w:cs="Segoe UI"/>
              </w:rPr>
            </w:pPr>
            <w:r>
              <w:rPr>
                <w:rFonts w:cs="Segoe UI"/>
              </w:rPr>
              <w:t>ne (sever)</w:t>
            </w:r>
          </w:p>
        </w:tc>
      </w:tr>
      <w:tr w:rsidR="00A77F7D" w:rsidRPr="00B83ED2" w14:paraId="4E24FC00" w14:textId="77777777" w:rsidTr="003C6E1A">
        <w:trPr>
          <w:trHeight w:val="422"/>
        </w:trPr>
        <w:tc>
          <w:tcPr>
            <w:tcW w:w="1413" w:type="dxa"/>
            <w:shd w:val="clear" w:color="auto" w:fill="auto"/>
            <w:noWrap/>
            <w:vAlign w:val="center"/>
          </w:tcPr>
          <w:p w14:paraId="4D11A8DF" w14:textId="77777777" w:rsidR="00A77F7D" w:rsidRPr="00B83ED2" w:rsidRDefault="00A77F7D" w:rsidP="003C6E1A">
            <w:pPr>
              <w:pStyle w:val="STTABULKY"/>
              <w:rPr>
                <w:rFonts w:cs="Segoe UI"/>
              </w:rPr>
            </w:pPr>
            <w:r>
              <w:rPr>
                <w:rFonts w:cs="Segoe UI"/>
              </w:rPr>
              <w:t>Pokoj 5</w:t>
            </w:r>
          </w:p>
        </w:tc>
        <w:tc>
          <w:tcPr>
            <w:tcW w:w="925" w:type="dxa"/>
            <w:shd w:val="clear" w:color="auto" w:fill="auto"/>
            <w:noWrap/>
            <w:vAlign w:val="center"/>
          </w:tcPr>
          <w:p w14:paraId="3988553E" w14:textId="77777777" w:rsidR="00A77F7D" w:rsidRPr="00B83ED2" w:rsidRDefault="00A77F7D" w:rsidP="003C6E1A">
            <w:pPr>
              <w:pStyle w:val="STTABULKY"/>
              <w:jc w:val="center"/>
              <w:rPr>
                <w:rFonts w:cs="Segoe UI"/>
              </w:rPr>
            </w:pPr>
            <w:r>
              <w:rPr>
                <w:rFonts w:cs="Segoe UI"/>
              </w:rPr>
              <w:t>ano</w:t>
            </w:r>
            <w:r>
              <w:rPr>
                <w:rFonts w:cs="Segoe UI"/>
              </w:rPr>
              <w:br/>
              <w:t>≥ 8 m</w:t>
            </w:r>
            <w:r w:rsidRPr="00F1175D">
              <w:rPr>
                <w:rFonts w:cs="Segoe UI"/>
                <w:vertAlign w:val="superscript"/>
              </w:rPr>
              <w:t>2</w:t>
            </w:r>
          </w:p>
        </w:tc>
        <w:tc>
          <w:tcPr>
            <w:tcW w:w="914" w:type="dxa"/>
            <w:shd w:val="clear" w:color="auto" w:fill="auto"/>
            <w:vAlign w:val="center"/>
          </w:tcPr>
          <w:p w14:paraId="3E3B0A62" w14:textId="463121C3" w:rsidR="00A77F7D" w:rsidRPr="00B83ED2" w:rsidRDefault="00A77F7D" w:rsidP="003C6E1A">
            <w:pPr>
              <w:pStyle w:val="STTABULKY"/>
              <w:jc w:val="center"/>
              <w:rPr>
                <w:rFonts w:cs="Segoe UI"/>
              </w:rPr>
            </w:pPr>
            <w:del w:id="520" w:author="Kitti Orszaghova" w:date="2019-09-03T13:04:00Z">
              <w:r w:rsidDel="0001181C">
                <w:rPr>
                  <w:rFonts w:cs="Segoe UI"/>
                </w:rPr>
                <w:delText>11,07</w:delText>
              </w:r>
            </w:del>
            <w:ins w:id="521" w:author="Kitti Orszaghova" w:date="2019-09-03T13:04:00Z">
              <w:r w:rsidR="0001181C">
                <w:rPr>
                  <w:rFonts w:cs="Segoe UI"/>
                </w:rPr>
                <w:t>10,53</w:t>
              </w:r>
            </w:ins>
          </w:p>
        </w:tc>
        <w:tc>
          <w:tcPr>
            <w:tcW w:w="3547" w:type="dxa"/>
            <w:shd w:val="clear" w:color="auto" w:fill="auto"/>
            <w:vAlign w:val="center"/>
          </w:tcPr>
          <w:p w14:paraId="7A0A29CA" w14:textId="66415374" w:rsidR="00A77F7D" w:rsidRPr="00B83ED2" w:rsidRDefault="00A77F7D" w:rsidP="003C6E1A">
            <w:pPr>
              <w:pStyle w:val="STTABULKY"/>
              <w:rPr>
                <w:rFonts w:cs="Segoe UI"/>
              </w:rPr>
            </w:pPr>
            <w:r>
              <w:rPr>
                <w:rFonts w:cs="Segoe UI"/>
              </w:rPr>
              <w:t>1,5 x 1,5 = 2,25&gt;1,</w:t>
            </w:r>
            <w:del w:id="522" w:author="Kitti Orszaghova" w:date="2019-09-03T13:05:00Z">
              <w:r w:rsidDel="00F8541E">
                <w:rPr>
                  <w:rFonts w:cs="Segoe UI"/>
                </w:rPr>
                <w:delText xml:space="preserve">107 </w:delText>
              </w:r>
            </w:del>
            <w:ins w:id="523" w:author="Kitti Orszaghova" w:date="2019-09-03T13:05:00Z">
              <w:r w:rsidR="00F8541E">
                <w:rPr>
                  <w:rFonts w:cs="Segoe UI"/>
                </w:rPr>
                <w:t xml:space="preserve">15 </w:t>
              </w:r>
            </w:ins>
            <w:r>
              <w:rPr>
                <w:rFonts w:cs="Segoe UI"/>
              </w:rPr>
              <w:t>m</w:t>
            </w:r>
            <w:r>
              <w:rPr>
                <w:rFonts w:cs="Segoe UI"/>
                <w:vertAlign w:val="superscript"/>
              </w:rPr>
              <w:t>2</w:t>
            </w:r>
          </w:p>
        </w:tc>
        <w:tc>
          <w:tcPr>
            <w:tcW w:w="2080" w:type="dxa"/>
            <w:shd w:val="clear" w:color="auto" w:fill="auto"/>
            <w:vAlign w:val="center"/>
          </w:tcPr>
          <w:p w14:paraId="72F22291" w14:textId="77777777" w:rsidR="00A77F7D" w:rsidRPr="00B83ED2" w:rsidRDefault="00A77F7D" w:rsidP="003C6E1A">
            <w:pPr>
              <w:pStyle w:val="STTABULKY"/>
              <w:rPr>
                <w:rFonts w:cs="Segoe UI"/>
              </w:rPr>
            </w:pPr>
            <w:r>
              <w:rPr>
                <w:rFonts w:cs="Segoe UI"/>
              </w:rPr>
              <w:t>ne (sever)</w:t>
            </w:r>
          </w:p>
        </w:tc>
      </w:tr>
      <w:tr w:rsidR="00A77F7D" w:rsidRPr="00B83ED2" w14:paraId="43639240" w14:textId="77777777" w:rsidTr="003C6E1A">
        <w:trPr>
          <w:trHeight w:val="422"/>
        </w:trPr>
        <w:tc>
          <w:tcPr>
            <w:tcW w:w="1413" w:type="dxa"/>
            <w:shd w:val="clear" w:color="auto" w:fill="auto"/>
            <w:noWrap/>
            <w:vAlign w:val="center"/>
          </w:tcPr>
          <w:p w14:paraId="7BE4786B" w14:textId="77777777" w:rsidR="00A77F7D" w:rsidRPr="00B83ED2" w:rsidRDefault="00A77F7D" w:rsidP="003C6E1A">
            <w:pPr>
              <w:pStyle w:val="STTABULKY"/>
              <w:rPr>
                <w:rFonts w:cs="Segoe UI"/>
              </w:rPr>
            </w:pPr>
            <w:r>
              <w:rPr>
                <w:rFonts w:cs="Segoe UI"/>
              </w:rPr>
              <w:t>Pokoj 6</w:t>
            </w:r>
          </w:p>
        </w:tc>
        <w:tc>
          <w:tcPr>
            <w:tcW w:w="925" w:type="dxa"/>
            <w:shd w:val="clear" w:color="auto" w:fill="auto"/>
            <w:noWrap/>
            <w:vAlign w:val="center"/>
          </w:tcPr>
          <w:p w14:paraId="06EC9AB5" w14:textId="77777777" w:rsidR="00A77F7D" w:rsidRPr="00B83ED2" w:rsidRDefault="00A77F7D" w:rsidP="003C6E1A">
            <w:pPr>
              <w:pStyle w:val="STTABULKY"/>
              <w:jc w:val="center"/>
              <w:rPr>
                <w:rFonts w:cs="Segoe UI"/>
              </w:rPr>
            </w:pPr>
            <w:r>
              <w:rPr>
                <w:rFonts w:cs="Segoe UI"/>
              </w:rPr>
              <w:t>ano</w:t>
            </w:r>
            <w:r>
              <w:rPr>
                <w:rFonts w:cs="Segoe UI"/>
              </w:rPr>
              <w:br/>
              <w:t>≥ 8 m</w:t>
            </w:r>
            <w:r w:rsidRPr="00F1175D">
              <w:rPr>
                <w:rFonts w:cs="Segoe UI"/>
                <w:vertAlign w:val="superscript"/>
              </w:rPr>
              <w:t>2</w:t>
            </w:r>
          </w:p>
        </w:tc>
        <w:tc>
          <w:tcPr>
            <w:tcW w:w="914" w:type="dxa"/>
            <w:shd w:val="clear" w:color="auto" w:fill="auto"/>
            <w:vAlign w:val="center"/>
          </w:tcPr>
          <w:p w14:paraId="3DF7D2B8" w14:textId="77777777" w:rsidR="00A77F7D" w:rsidRPr="00B83ED2" w:rsidRDefault="00A77F7D" w:rsidP="003C6E1A">
            <w:pPr>
              <w:pStyle w:val="STTABULKY"/>
              <w:jc w:val="center"/>
              <w:rPr>
                <w:rFonts w:cs="Segoe UI"/>
              </w:rPr>
            </w:pPr>
            <w:r>
              <w:rPr>
                <w:rFonts w:cs="Segoe UI"/>
              </w:rPr>
              <w:t>10,96</w:t>
            </w:r>
          </w:p>
        </w:tc>
        <w:tc>
          <w:tcPr>
            <w:tcW w:w="3547" w:type="dxa"/>
            <w:shd w:val="clear" w:color="auto" w:fill="auto"/>
            <w:vAlign w:val="center"/>
          </w:tcPr>
          <w:p w14:paraId="675BA2D3" w14:textId="3A05D80F" w:rsidR="00A77F7D" w:rsidRPr="00B83ED2" w:rsidRDefault="00A77F7D" w:rsidP="003C6E1A">
            <w:pPr>
              <w:pStyle w:val="STTABULKY"/>
              <w:rPr>
                <w:rFonts w:cs="Segoe UI"/>
              </w:rPr>
            </w:pPr>
            <w:r>
              <w:rPr>
                <w:rFonts w:cs="Segoe UI"/>
              </w:rPr>
              <w:t>1,5 x 1,5 = 2,25&gt;1,</w:t>
            </w:r>
            <w:del w:id="524" w:author="Kitti Orszaghova" w:date="2019-09-03T13:05:00Z">
              <w:r w:rsidDel="00F8541E">
                <w:rPr>
                  <w:rFonts w:cs="Segoe UI"/>
                </w:rPr>
                <w:delText xml:space="preserve">201 </w:delText>
              </w:r>
            </w:del>
            <w:ins w:id="525" w:author="Kitti Orszaghova" w:date="2019-09-03T13:05:00Z">
              <w:r w:rsidR="00F8541E">
                <w:rPr>
                  <w:rFonts w:cs="Segoe UI"/>
                </w:rPr>
                <w:t xml:space="preserve">09 </w:t>
              </w:r>
            </w:ins>
            <w:r>
              <w:rPr>
                <w:rFonts w:cs="Segoe UI"/>
              </w:rPr>
              <w:t>m</w:t>
            </w:r>
            <w:r>
              <w:rPr>
                <w:rFonts w:cs="Segoe UI"/>
                <w:vertAlign w:val="superscript"/>
              </w:rPr>
              <w:t>2</w:t>
            </w:r>
          </w:p>
        </w:tc>
        <w:tc>
          <w:tcPr>
            <w:tcW w:w="2080" w:type="dxa"/>
            <w:shd w:val="clear" w:color="auto" w:fill="auto"/>
            <w:vAlign w:val="center"/>
          </w:tcPr>
          <w:p w14:paraId="41826B85" w14:textId="77777777" w:rsidR="00A77F7D" w:rsidRPr="00B83ED2" w:rsidRDefault="00A77F7D" w:rsidP="003C6E1A">
            <w:pPr>
              <w:pStyle w:val="STTABULKY"/>
              <w:rPr>
                <w:rFonts w:cs="Segoe UI"/>
              </w:rPr>
            </w:pPr>
            <w:r>
              <w:rPr>
                <w:rFonts w:cs="Segoe UI"/>
              </w:rPr>
              <w:t>ano</w:t>
            </w:r>
          </w:p>
        </w:tc>
      </w:tr>
      <w:tr w:rsidR="00A77F7D" w:rsidRPr="00B83ED2" w14:paraId="4C89700F" w14:textId="77777777" w:rsidTr="003C6E1A">
        <w:trPr>
          <w:trHeight w:val="422"/>
        </w:trPr>
        <w:tc>
          <w:tcPr>
            <w:tcW w:w="1413" w:type="dxa"/>
            <w:shd w:val="clear" w:color="auto" w:fill="auto"/>
            <w:noWrap/>
            <w:vAlign w:val="center"/>
          </w:tcPr>
          <w:p w14:paraId="5DEE7F49" w14:textId="77777777" w:rsidR="00A77F7D" w:rsidRPr="00B83ED2" w:rsidRDefault="00A77F7D" w:rsidP="003C6E1A">
            <w:pPr>
              <w:pStyle w:val="STTABULKY"/>
              <w:rPr>
                <w:rFonts w:cs="Segoe UI"/>
              </w:rPr>
            </w:pPr>
            <w:r>
              <w:rPr>
                <w:rFonts w:cs="Segoe UI"/>
              </w:rPr>
              <w:t>Obytná hala – jídelna</w:t>
            </w:r>
          </w:p>
        </w:tc>
        <w:tc>
          <w:tcPr>
            <w:tcW w:w="925" w:type="dxa"/>
            <w:shd w:val="clear" w:color="auto" w:fill="auto"/>
            <w:noWrap/>
            <w:vAlign w:val="center"/>
          </w:tcPr>
          <w:p w14:paraId="2195EBCA" w14:textId="77777777" w:rsidR="00A77F7D" w:rsidRPr="00B83ED2" w:rsidRDefault="00A77F7D" w:rsidP="003C6E1A">
            <w:pPr>
              <w:pStyle w:val="STTABULKY"/>
              <w:jc w:val="center"/>
              <w:rPr>
                <w:rFonts w:cs="Segoe UI"/>
              </w:rPr>
            </w:pPr>
            <w:r>
              <w:rPr>
                <w:rFonts w:cs="Segoe UI"/>
              </w:rPr>
              <w:t>ano</w:t>
            </w:r>
            <w:r>
              <w:rPr>
                <w:rFonts w:cs="Segoe UI"/>
              </w:rPr>
              <w:br/>
              <w:t>≥ 8 m</w:t>
            </w:r>
            <w:r w:rsidRPr="00F1175D">
              <w:rPr>
                <w:rFonts w:cs="Segoe UI"/>
                <w:vertAlign w:val="superscript"/>
              </w:rPr>
              <w:t>2</w:t>
            </w:r>
          </w:p>
        </w:tc>
        <w:tc>
          <w:tcPr>
            <w:tcW w:w="914" w:type="dxa"/>
            <w:shd w:val="clear" w:color="auto" w:fill="auto"/>
            <w:vAlign w:val="center"/>
          </w:tcPr>
          <w:p w14:paraId="0F8356D0" w14:textId="77777777" w:rsidR="00A77F7D" w:rsidRPr="00B83ED2" w:rsidRDefault="00A77F7D" w:rsidP="003C6E1A">
            <w:pPr>
              <w:pStyle w:val="STTABULKY"/>
              <w:jc w:val="center"/>
              <w:rPr>
                <w:rFonts w:cs="Segoe UI"/>
              </w:rPr>
            </w:pPr>
            <w:r>
              <w:rPr>
                <w:rFonts w:cs="Segoe UI"/>
              </w:rPr>
              <w:t>16,15</w:t>
            </w:r>
          </w:p>
        </w:tc>
        <w:tc>
          <w:tcPr>
            <w:tcW w:w="3547" w:type="dxa"/>
            <w:shd w:val="clear" w:color="auto" w:fill="auto"/>
            <w:vAlign w:val="center"/>
          </w:tcPr>
          <w:p w14:paraId="3CA62668" w14:textId="3FBC4DBE" w:rsidR="00A77F7D" w:rsidRPr="00B83ED2" w:rsidRDefault="00A77F7D" w:rsidP="003C6E1A">
            <w:pPr>
              <w:pStyle w:val="STTABULKY"/>
              <w:rPr>
                <w:rFonts w:cs="Segoe UI"/>
              </w:rPr>
            </w:pPr>
            <w:r>
              <w:rPr>
                <w:rFonts w:cs="Segoe UI"/>
              </w:rPr>
              <w:t>1,5 x 1,5 = 2,25&gt;1,</w:t>
            </w:r>
            <w:del w:id="526" w:author="Kitti Orszaghova" w:date="2019-09-03T13:05:00Z">
              <w:r w:rsidDel="00F8541E">
                <w:rPr>
                  <w:rFonts w:cs="Segoe UI"/>
                </w:rPr>
                <w:delText xml:space="preserve">201 </w:delText>
              </w:r>
            </w:del>
            <w:ins w:id="527" w:author="Kitti Orszaghova" w:date="2019-09-03T13:05:00Z">
              <w:r w:rsidR="00F8541E">
                <w:rPr>
                  <w:rFonts w:cs="Segoe UI"/>
                </w:rPr>
                <w:t xml:space="preserve">62 </w:t>
              </w:r>
            </w:ins>
            <w:r>
              <w:rPr>
                <w:rFonts w:cs="Segoe UI"/>
              </w:rPr>
              <w:t>m</w:t>
            </w:r>
            <w:r>
              <w:rPr>
                <w:rFonts w:cs="Segoe UI"/>
                <w:vertAlign w:val="superscript"/>
              </w:rPr>
              <w:t>2</w:t>
            </w:r>
          </w:p>
        </w:tc>
        <w:tc>
          <w:tcPr>
            <w:tcW w:w="2080" w:type="dxa"/>
            <w:shd w:val="clear" w:color="auto" w:fill="auto"/>
            <w:vAlign w:val="center"/>
          </w:tcPr>
          <w:p w14:paraId="4D1C2A23" w14:textId="77777777" w:rsidR="00A77F7D" w:rsidRPr="00B83ED2" w:rsidRDefault="00A77F7D" w:rsidP="003C6E1A">
            <w:pPr>
              <w:pStyle w:val="STTABULKY"/>
              <w:rPr>
                <w:rFonts w:cs="Segoe UI"/>
              </w:rPr>
            </w:pPr>
            <w:r>
              <w:rPr>
                <w:rFonts w:cs="Segoe UI"/>
              </w:rPr>
              <w:t>ano</w:t>
            </w:r>
          </w:p>
        </w:tc>
      </w:tr>
      <w:tr w:rsidR="00A77F7D" w:rsidRPr="00B83ED2" w14:paraId="6ED9AC70" w14:textId="77777777" w:rsidTr="003C6E1A">
        <w:trPr>
          <w:trHeight w:val="422"/>
        </w:trPr>
        <w:tc>
          <w:tcPr>
            <w:tcW w:w="1413" w:type="dxa"/>
            <w:shd w:val="clear" w:color="auto" w:fill="auto"/>
            <w:noWrap/>
            <w:vAlign w:val="center"/>
          </w:tcPr>
          <w:p w14:paraId="4F9CC624" w14:textId="77777777" w:rsidR="00A77F7D" w:rsidRDefault="00A77F7D" w:rsidP="003C6E1A">
            <w:pPr>
              <w:pStyle w:val="STTABULKY"/>
              <w:rPr>
                <w:rFonts w:cs="Segoe UI"/>
              </w:rPr>
            </w:pPr>
            <w:r>
              <w:rPr>
                <w:rFonts w:cs="Segoe UI"/>
              </w:rPr>
              <w:t>∑</w:t>
            </w:r>
          </w:p>
        </w:tc>
        <w:tc>
          <w:tcPr>
            <w:tcW w:w="925" w:type="dxa"/>
            <w:shd w:val="clear" w:color="auto" w:fill="auto"/>
            <w:noWrap/>
            <w:vAlign w:val="center"/>
          </w:tcPr>
          <w:p w14:paraId="4C6A32FC" w14:textId="77777777" w:rsidR="00A77F7D" w:rsidRDefault="00A77F7D" w:rsidP="003C6E1A">
            <w:pPr>
              <w:pStyle w:val="STTABULKY"/>
              <w:jc w:val="center"/>
              <w:rPr>
                <w:rFonts w:cs="Segoe UI"/>
              </w:rPr>
            </w:pPr>
          </w:p>
        </w:tc>
        <w:tc>
          <w:tcPr>
            <w:tcW w:w="914" w:type="dxa"/>
            <w:shd w:val="clear" w:color="auto" w:fill="auto"/>
            <w:vAlign w:val="center"/>
          </w:tcPr>
          <w:p w14:paraId="2132DA92" w14:textId="77777777" w:rsidR="00A77F7D" w:rsidRDefault="00A77F7D" w:rsidP="003C6E1A">
            <w:pPr>
              <w:pStyle w:val="STTABULKY"/>
              <w:jc w:val="center"/>
              <w:rPr>
                <w:rFonts w:cs="Segoe UI"/>
              </w:rPr>
            </w:pPr>
            <w:r>
              <w:rPr>
                <w:rFonts w:cs="Segoe UI"/>
              </w:rPr>
              <w:t>106,67</w:t>
            </w:r>
          </w:p>
        </w:tc>
        <w:tc>
          <w:tcPr>
            <w:tcW w:w="3547" w:type="dxa"/>
            <w:shd w:val="clear" w:color="auto" w:fill="auto"/>
            <w:vAlign w:val="center"/>
          </w:tcPr>
          <w:p w14:paraId="36F7D188" w14:textId="77777777" w:rsidR="00A77F7D" w:rsidRDefault="00A77F7D" w:rsidP="003C6E1A">
            <w:pPr>
              <w:pStyle w:val="STTABULKY"/>
              <w:rPr>
                <w:rFonts w:cs="Segoe UI"/>
              </w:rPr>
            </w:pPr>
          </w:p>
        </w:tc>
        <w:tc>
          <w:tcPr>
            <w:tcW w:w="2080" w:type="dxa"/>
            <w:shd w:val="clear" w:color="auto" w:fill="auto"/>
            <w:vAlign w:val="center"/>
          </w:tcPr>
          <w:p w14:paraId="5C2E149D" w14:textId="77777777" w:rsidR="00A77F7D" w:rsidRDefault="00A77F7D" w:rsidP="003C6E1A">
            <w:pPr>
              <w:pStyle w:val="STTABULKY"/>
              <w:rPr>
                <w:rFonts w:cs="Segoe UI"/>
              </w:rPr>
            </w:pPr>
          </w:p>
        </w:tc>
      </w:tr>
    </w:tbl>
    <w:bookmarkEnd w:id="511"/>
    <w:p w14:paraId="0235D26F" w14:textId="1F5D4A51" w:rsidR="00A77F7D" w:rsidRDefault="00A77F7D" w:rsidP="00A01C2C">
      <w:pPr>
        <w:pStyle w:val="STNORMLN-2"/>
      </w:pPr>
      <w:r>
        <w:t>Součet prosluněných obytných místností se rovná 76 m</w:t>
      </w:r>
      <w:r>
        <w:rPr>
          <w:vertAlign w:val="superscript"/>
        </w:rPr>
        <w:t>2</w:t>
      </w:r>
      <w:r>
        <w:t>. Požadavek, aby byla prosluněna alespoň 1/2 všech obytných ploch je dodržena dle ČSN 73 4301.</w:t>
      </w:r>
    </w:p>
    <w:p w14:paraId="572B8FAD" w14:textId="124F48AC" w:rsidR="00463621" w:rsidRDefault="00463621" w:rsidP="00F00868">
      <w:pPr>
        <w:pStyle w:val="STNADPIS2"/>
        <w:pPrChange w:id="528" w:author="Kitti Orszaghova" w:date="2019-11-14T17:02:00Z">
          <w:pPr>
            <w:pStyle w:val="STNADPIS2"/>
          </w:pPr>
        </w:pPrChange>
      </w:pPr>
      <w:bookmarkStart w:id="529" w:name="_Toc18348458"/>
      <w:bookmarkStart w:id="530" w:name="_Toc18349103"/>
      <w:bookmarkStart w:id="531" w:name="_Toc18491749"/>
      <w:bookmarkEnd w:id="529"/>
      <w:bookmarkEnd w:id="530"/>
      <w:r>
        <w:t>Větrání</w:t>
      </w:r>
      <w:bookmarkEnd w:id="531"/>
    </w:p>
    <w:p w14:paraId="5A1D7EBF" w14:textId="77777777" w:rsidR="0005398E" w:rsidRDefault="00A77F7D" w:rsidP="00A01C2C">
      <w:pPr>
        <w:pStyle w:val="STNORMLN-2"/>
      </w:pPr>
      <w:r>
        <w:t>Větrání místností bude zabezpečeno nuceným větráním ve všech prostorách objektu.</w:t>
      </w:r>
    </w:p>
    <w:p w14:paraId="06A3AEDA" w14:textId="58F8C6E9" w:rsidR="00A77F7D" w:rsidRDefault="00A77F7D" w:rsidP="00A01C2C">
      <w:pPr>
        <w:pStyle w:val="STNORMLN-2"/>
      </w:pPr>
      <w:r>
        <w:t>Návrh řeší samostatn</w:t>
      </w:r>
      <w:r w:rsidR="00702CAF">
        <w:t>á</w:t>
      </w:r>
      <w:r>
        <w:t xml:space="preserve"> část projektové dokumentace D.1.08 Vzduchotechnika.</w:t>
      </w:r>
    </w:p>
    <w:p w14:paraId="3A4AE84E" w14:textId="1C958B98" w:rsidR="00463621" w:rsidRDefault="00E018B9" w:rsidP="00F00868">
      <w:pPr>
        <w:pStyle w:val="STNADPIS2"/>
        <w:pPrChange w:id="532" w:author="Kitti Orszaghova" w:date="2019-11-14T17:02:00Z">
          <w:pPr>
            <w:pStyle w:val="STNADPIS2"/>
          </w:pPr>
        </w:pPrChange>
      </w:pPr>
      <w:bookmarkStart w:id="533" w:name="_Toc18348460"/>
      <w:bookmarkStart w:id="534" w:name="_Toc18349105"/>
      <w:bookmarkStart w:id="535" w:name="_Toc18491750"/>
      <w:bookmarkEnd w:id="533"/>
      <w:bookmarkEnd w:id="534"/>
      <w:r>
        <w:t>Akustika – hluk</w:t>
      </w:r>
      <w:r w:rsidR="00463621">
        <w:t>, vibrace</w:t>
      </w:r>
      <w:bookmarkEnd w:id="535"/>
    </w:p>
    <w:p w14:paraId="7861B839" w14:textId="426EBCC9" w:rsidR="002921C5" w:rsidRDefault="00ED4967" w:rsidP="00A01C2C">
      <w:pPr>
        <w:pStyle w:val="STNORMLN-2"/>
      </w:pPr>
      <w:r w:rsidRPr="00ED4967">
        <w:lastRenderedPageBreak/>
        <w:t>Omezení hluku z dopravy bude zajištěno volbou oken s izolačním trojsklem se zvukově izolačními vlastnosti.</w:t>
      </w:r>
      <w:r w:rsidR="00A06D11">
        <w:t xml:space="preserve"> V objektu se nepředpokládá umístění zařízení a strojů</w:t>
      </w:r>
      <w:r w:rsidR="00702CAF">
        <w:t xml:space="preserve"> </w:t>
      </w:r>
      <w:r w:rsidR="00A06D11">
        <w:t>vytvář</w:t>
      </w:r>
      <w:r w:rsidR="00702CAF">
        <w:t>ejících</w:t>
      </w:r>
      <w:r w:rsidR="00A06D11">
        <w:t xml:space="preserve"> vibrace a kmitání konstrukcí.</w:t>
      </w:r>
    </w:p>
    <w:p w14:paraId="2D4D4BE8" w14:textId="77777777" w:rsidR="0005398E" w:rsidRPr="0043304D" w:rsidRDefault="0005398E" w:rsidP="00A01C2C">
      <w:pPr>
        <w:pStyle w:val="STNORMLN-2"/>
      </w:pPr>
    </w:p>
    <w:p w14:paraId="1CA866A5" w14:textId="4C11CB47" w:rsidR="00856B42" w:rsidRDefault="00856B42" w:rsidP="00406E26">
      <w:pPr>
        <w:pStyle w:val="STNADPIS1"/>
      </w:pPr>
      <w:bookmarkStart w:id="536" w:name="_Toc18491751"/>
      <w:r>
        <w:t>Ochrana stavby před negativními účinky vnějšího prostředí</w:t>
      </w:r>
      <w:bookmarkEnd w:id="536"/>
    </w:p>
    <w:p w14:paraId="012829ED" w14:textId="32414758" w:rsidR="00FC5BA0" w:rsidRDefault="00FC5BA0" w:rsidP="00F00868">
      <w:pPr>
        <w:pStyle w:val="STNADPIS2"/>
        <w:pPrChange w:id="537" w:author="Kitti Orszaghova" w:date="2019-11-14T17:02:00Z">
          <w:pPr>
            <w:pStyle w:val="STNADPIS2"/>
          </w:pPr>
        </w:pPrChange>
      </w:pPr>
      <w:bookmarkStart w:id="538" w:name="_Toc18491752"/>
      <w:r>
        <w:t>Ochrana před pronikáním radonu z podloží</w:t>
      </w:r>
      <w:bookmarkEnd w:id="538"/>
    </w:p>
    <w:p w14:paraId="7CDD2423" w14:textId="369F1A9B" w:rsidR="00FC5BA0" w:rsidRDefault="00FC5BA0" w:rsidP="00A01C2C">
      <w:pPr>
        <w:pStyle w:val="STNORMLN-2"/>
      </w:pPr>
      <w:bookmarkStart w:id="539" w:name="_Hlk18409474"/>
      <w:r>
        <w:t xml:space="preserve">Případný výskyt radonu z podloží </w:t>
      </w:r>
      <w:del w:id="540" w:author="Kitti Orszaghova" w:date="2019-09-03T13:23:00Z">
        <w:r w:rsidDel="000751D8">
          <w:delText xml:space="preserve">bude </w:delText>
        </w:r>
      </w:del>
      <w:ins w:id="541" w:author="Kitti Orszaghova" w:date="2019-09-03T13:23:00Z">
        <w:r w:rsidR="000751D8">
          <w:t xml:space="preserve">návrh </w:t>
        </w:r>
      </w:ins>
      <w:del w:id="542" w:author="Kitti Orszaghova" w:date="2019-09-03T13:23:00Z">
        <w:r w:rsidDel="000751D8">
          <w:delText xml:space="preserve">eliminován </w:delText>
        </w:r>
      </w:del>
      <w:ins w:id="543" w:author="Kitti Orszaghova" w:date="2019-09-03T13:23:00Z">
        <w:r w:rsidR="000751D8">
          <w:t>eliminuje</w:t>
        </w:r>
      </w:ins>
      <w:del w:id="544" w:author="Kitti Orszaghova" w:date="2019-09-03T13:24:00Z">
        <w:r w:rsidDel="000751D8">
          <w:delText>izolací vhodnou proti radonu</w:delText>
        </w:r>
      </w:del>
      <w:r>
        <w:t>.</w:t>
      </w:r>
    </w:p>
    <w:p w14:paraId="44D3D2E8" w14:textId="6EB1913E" w:rsidR="00FC5BA0" w:rsidRDefault="00FC5BA0" w:rsidP="00F00868">
      <w:pPr>
        <w:pStyle w:val="STNADPIS2"/>
        <w:pPrChange w:id="545" w:author="Kitti Orszaghova" w:date="2019-11-14T17:02:00Z">
          <w:pPr>
            <w:pStyle w:val="STNADPIS2"/>
          </w:pPr>
        </w:pPrChange>
      </w:pPr>
      <w:bookmarkStart w:id="546" w:name="_Toc18348464"/>
      <w:bookmarkStart w:id="547" w:name="_Toc18349109"/>
      <w:bookmarkStart w:id="548" w:name="_Toc18491753"/>
      <w:bookmarkEnd w:id="546"/>
      <w:bookmarkEnd w:id="547"/>
      <w:bookmarkEnd w:id="539"/>
      <w:r>
        <w:t>Ochrana před technickou seizmicitou</w:t>
      </w:r>
      <w:bookmarkEnd w:id="548"/>
    </w:p>
    <w:p w14:paraId="608E7B38" w14:textId="77777777" w:rsidR="00702CAF" w:rsidRDefault="00FC5BA0" w:rsidP="00A01C2C">
      <w:pPr>
        <w:pStyle w:val="STNORMLN-2"/>
      </w:pPr>
      <w:r>
        <w:t>Stavba není ohrožena vlivy technické seizmicity.</w:t>
      </w:r>
    </w:p>
    <w:p w14:paraId="25825213" w14:textId="434E47A6" w:rsidR="00FC5BA0" w:rsidRDefault="00FC5BA0" w:rsidP="00F00868">
      <w:pPr>
        <w:pStyle w:val="STNADPIS2"/>
        <w:pPrChange w:id="549" w:author="Kitti Orszaghova" w:date="2019-11-14T17:02:00Z">
          <w:pPr>
            <w:pStyle w:val="STNADPIS2"/>
          </w:pPr>
        </w:pPrChange>
      </w:pPr>
      <w:bookmarkStart w:id="550" w:name="_Toc18348466"/>
      <w:bookmarkStart w:id="551" w:name="_Toc18349111"/>
      <w:bookmarkStart w:id="552" w:name="_Toc18348467"/>
      <w:bookmarkStart w:id="553" w:name="_Toc18349112"/>
      <w:bookmarkStart w:id="554" w:name="_Toc18491754"/>
      <w:bookmarkEnd w:id="550"/>
      <w:bookmarkEnd w:id="551"/>
      <w:bookmarkEnd w:id="552"/>
      <w:bookmarkEnd w:id="553"/>
      <w:r>
        <w:t>Ochrana před hlukem</w:t>
      </w:r>
      <w:bookmarkEnd w:id="554"/>
    </w:p>
    <w:p w14:paraId="13937866" w14:textId="1A1DA65E" w:rsidR="00FC5BA0" w:rsidRDefault="00FC5BA0" w:rsidP="00A01C2C">
      <w:pPr>
        <w:pStyle w:val="STNORMLN-2"/>
      </w:pPr>
      <w:r>
        <w:t xml:space="preserve">Okna jsou </w:t>
      </w:r>
      <w:r w:rsidR="0005398E">
        <w:t xml:space="preserve">navržena </w:t>
      </w:r>
      <w:r>
        <w:t>jako okna se zvukovou izolací. Hluk ze strany železnice je eliminován stávajícím protihlukovým oplocením.</w:t>
      </w:r>
    </w:p>
    <w:p w14:paraId="1B7E9E33" w14:textId="6F3FE890" w:rsidR="00FC5BA0" w:rsidRDefault="00FC5BA0" w:rsidP="00F00868">
      <w:pPr>
        <w:pStyle w:val="STNADPIS2"/>
        <w:pPrChange w:id="555" w:author="Kitti Orszaghova" w:date="2019-11-14T17:02:00Z">
          <w:pPr>
            <w:pStyle w:val="STNADPIS2"/>
          </w:pPr>
        </w:pPrChange>
      </w:pPr>
      <w:bookmarkStart w:id="556" w:name="_Toc18491755"/>
      <w:r>
        <w:t>Protipovodňová opatření</w:t>
      </w:r>
      <w:bookmarkEnd w:id="556"/>
    </w:p>
    <w:p w14:paraId="6387C665" w14:textId="77777777" w:rsidR="00FC5BA0" w:rsidRDefault="00FC5BA0" w:rsidP="00A01C2C">
      <w:pPr>
        <w:pStyle w:val="STNORMLN-2"/>
      </w:pPr>
      <w:r>
        <w:t>Vzhledem k poloze stavby není předmětem.</w:t>
      </w:r>
    </w:p>
    <w:p w14:paraId="6AD2EF8C" w14:textId="7E8423AF" w:rsidR="00FC5BA0" w:rsidRDefault="00FC5BA0" w:rsidP="00F00868">
      <w:pPr>
        <w:pStyle w:val="STNADPIS2"/>
        <w:pPrChange w:id="557" w:author="Kitti Orszaghova" w:date="2019-11-14T17:02:00Z">
          <w:pPr>
            <w:pStyle w:val="STNADPIS2"/>
          </w:pPr>
        </w:pPrChange>
      </w:pPr>
      <w:bookmarkStart w:id="558" w:name="_Toc18491756"/>
      <w:r>
        <w:t>Ochrana před ostatními účinky – vlivem poddolování, výskytem metanu apod.</w:t>
      </w:r>
      <w:bookmarkEnd w:id="558"/>
    </w:p>
    <w:p w14:paraId="61B040D4" w14:textId="2D6421ED" w:rsidR="00FC5BA0" w:rsidRDefault="00FC5BA0" w:rsidP="00A01C2C">
      <w:pPr>
        <w:pStyle w:val="STNORMLN-2"/>
      </w:pPr>
      <w:r>
        <w:t>Není předmětem – objekt se nenachází v území s předpokládaným výskytem.</w:t>
      </w:r>
    </w:p>
    <w:p w14:paraId="757658B0" w14:textId="77777777" w:rsidR="0005398E" w:rsidRDefault="0005398E" w:rsidP="00A01C2C">
      <w:pPr>
        <w:pStyle w:val="STNORMLN-2"/>
      </w:pPr>
    </w:p>
    <w:p w14:paraId="1BC950A7" w14:textId="107088B9" w:rsidR="00856B42" w:rsidRDefault="00856B42" w:rsidP="00406E26">
      <w:pPr>
        <w:pStyle w:val="STNADPIS1"/>
      </w:pPr>
      <w:bookmarkStart w:id="559" w:name="_Toc18491757"/>
      <w:r>
        <w:t>Požadavky na požární ochranu konstrukcí</w:t>
      </w:r>
      <w:bookmarkEnd w:id="559"/>
    </w:p>
    <w:p w14:paraId="4839DCB3" w14:textId="16D02358" w:rsidR="00F30921" w:rsidRDefault="00F30921" w:rsidP="00A01C2C">
      <w:pPr>
        <w:pStyle w:val="STNORMLN-2"/>
      </w:pPr>
      <w:r w:rsidRPr="00F30921">
        <w:t xml:space="preserve">Požárně bezpečnostní řešení </w:t>
      </w:r>
      <w:r w:rsidR="00D77E21">
        <w:t xml:space="preserve">dokumentace </w:t>
      </w:r>
      <w:r w:rsidRPr="00F30921">
        <w:t>k územnímu řízení je navrženo v souladu s § 2 vyhlášky MV č.</w:t>
      </w:r>
      <w:r w:rsidR="00D77E21">
        <w:t> </w:t>
      </w:r>
      <w:r w:rsidRPr="00F30921">
        <w:t>23/2008 Sb. a v souladu s § 41 odstavec 1 vyhlášky MV 246/2001 Sb.</w:t>
      </w:r>
      <w:r>
        <w:t xml:space="preserve"> </w:t>
      </w:r>
      <w:r w:rsidRPr="00F30921">
        <w:t>Rodinný dům nemusí být vybaven EPS, SOZ ani SHZ</w:t>
      </w:r>
      <w:r>
        <w:t xml:space="preserve">. </w:t>
      </w:r>
      <w:r w:rsidRPr="00F30921">
        <w:t>Navrhuje se pouze zařízení autonomní detekce a</w:t>
      </w:r>
      <w:r w:rsidR="00D77E21">
        <w:t> </w:t>
      </w:r>
      <w:r w:rsidRPr="00F30921">
        <w:t>signalizace</w:t>
      </w:r>
      <w:r>
        <w:t xml:space="preserve"> do</w:t>
      </w:r>
      <w:r w:rsidR="00D77E21">
        <w:t> </w:t>
      </w:r>
      <w:r>
        <w:t>každého pokoje a</w:t>
      </w:r>
      <w:r w:rsidR="005B2270">
        <w:t> </w:t>
      </w:r>
      <w:r>
        <w:t>do</w:t>
      </w:r>
      <w:r w:rsidR="005B2270">
        <w:t> </w:t>
      </w:r>
      <w:r>
        <w:t>společných chodeb. Objekt bude tvořit jeden požární úsek. Požární odolnost stavebních konstrukcí pro přízemí a mezipatro je 30 minut a</w:t>
      </w:r>
      <w:r w:rsidR="00D77E21">
        <w:t> </w:t>
      </w:r>
      <w:r>
        <w:t>pro</w:t>
      </w:r>
      <w:r w:rsidR="00D77E21">
        <w:t> </w:t>
      </w:r>
      <w:r>
        <w:t>nadzemní podlaží je</w:t>
      </w:r>
      <w:r w:rsidR="00D77E21">
        <w:t> </w:t>
      </w:r>
      <w:r>
        <w:t xml:space="preserve">15 minut. </w:t>
      </w:r>
      <w:r w:rsidRPr="00F30921">
        <w:t>Stropní konstrukce (SDK podhled) pod konstrukcí střechy bude navrhován s</w:t>
      </w:r>
      <w:r w:rsidR="00D77E21">
        <w:t> </w:t>
      </w:r>
      <w:r w:rsidRPr="00F30921">
        <w:t>požární odolností min. 15 minut.</w:t>
      </w:r>
    </w:p>
    <w:p w14:paraId="64FD33F1" w14:textId="77777777" w:rsidR="00D77E21" w:rsidRDefault="00D77E21" w:rsidP="00A01C2C">
      <w:pPr>
        <w:pStyle w:val="STNORMLN-2"/>
      </w:pPr>
    </w:p>
    <w:p w14:paraId="4CE1B1F7" w14:textId="5A795C6F" w:rsidR="00856B42" w:rsidRDefault="00856B42" w:rsidP="00406E26">
      <w:pPr>
        <w:pStyle w:val="STNADPIS1"/>
      </w:pPr>
      <w:bookmarkStart w:id="560" w:name="_Toc18491758"/>
      <w:r>
        <w:t>Údaje o požadované jakosti navržených materiálů a o požadované jakosti provedení</w:t>
      </w:r>
      <w:bookmarkEnd w:id="560"/>
    </w:p>
    <w:p w14:paraId="7CDBEFE1" w14:textId="3EDA8911" w:rsidR="00ED4967" w:rsidRDefault="00D77E21" w:rsidP="00A01C2C">
      <w:pPr>
        <w:pStyle w:val="STNORMLN-2"/>
      </w:pPr>
      <w:r w:rsidRPr="0043304D">
        <w:t>Fasádní zateplovací systém</w:t>
      </w:r>
      <w:r w:rsidRPr="00ED4967">
        <w:t xml:space="preserve"> </w:t>
      </w:r>
      <w:r w:rsidR="00ED4967" w:rsidRPr="00ED4967">
        <w:t>ETICS bude dodán jako ucelený systém</w:t>
      </w:r>
      <w:r>
        <w:t>, jako</w:t>
      </w:r>
      <w:r w:rsidR="00ED4967" w:rsidRPr="00ED4967">
        <w:t xml:space="preserve"> certifikovaná skladba</w:t>
      </w:r>
      <w:r w:rsidR="00ED4967">
        <w:t xml:space="preserve"> kvalitativní třídy A dle CZB. Montáž </w:t>
      </w:r>
      <w:r>
        <w:t>f</w:t>
      </w:r>
      <w:r w:rsidRPr="0043304D">
        <w:t>asádní</w:t>
      </w:r>
      <w:r>
        <w:t>ho</w:t>
      </w:r>
      <w:r w:rsidRPr="0043304D">
        <w:t xml:space="preserve"> zateplovací</w:t>
      </w:r>
      <w:r>
        <w:t>ho</w:t>
      </w:r>
      <w:r w:rsidRPr="0043304D">
        <w:t xml:space="preserve"> systém</w:t>
      </w:r>
      <w:r>
        <w:t>u</w:t>
      </w:r>
      <w:r w:rsidR="00ED4967">
        <w:t xml:space="preserve"> bude provedena pouze pracovníky proškolenými k montáži výrobcem zateplovacího systému</w:t>
      </w:r>
      <w:r>
        <w:t xml:space="preserve"> a</w:t>
      </w:r>
      <w:r w:rsidR="00ED4967">
        <w:t xml:space="preserve"> bude odpovídat jednak platným normám souvisejících s</w:t>
      </w:r>
      <w:r>
        <w:t>e zateplovacími systémy</w:t>
      </w:r>
      <w:r w:rsidR="00ED4967">
        <w:t xml:space="preserve"> (zejména ČSN 732901), ale</w:t>
      </w:r>
      <w:r>
        <w:t> </w:t>
      </w:r>
      <w:r w:rsidR="00ED4967">
        <w:t>i</w:t>
      </w:r>
      <w:r>
        <w:t> </w:t>
      </w:r>
      <w:r w:rsidR="00ED4967">
        <w:t>směrnicím Cechu pro zateplování budov.</w:t>
      </w:r>
    </w:p>
    <w:p w14:paraId="5935EB53" w14:textId="77777777" w:rsidR="00D77E21" w:rsidRDefault="00D77E21" w:rsidP="00A01C2C">
      <w:pPr>
        <w:pStyle w:val="STNORMLN-2"/>
      </w:pPr>
    </w:p>
    <w:p w14:paraId="2BEF3FDC" w14:textId="0AE5BE73" w:rsidR="00A03106" w:rsidRDefault="00A03106" w:rsidP="00406E26">
      <w:pPr>
        <w:pStyle w:val="STNADPIS1"/>
      </w:pPr>
      <w:bookmarkStart w:id="561" w:name="_Toc18491759"/>
      <w:r>
        <w:t>P</w:t>
      </w:r>
      <w:r w:rsidRPr="00A03106">
        <w:t>ožadavky na vypracování dokumentace zajišťované zhotovitelem stavby – obsah a rozsah výrobní a dílenské dokumentace zhotovitele</w:t>
      </w:r>
      <w:bookmarkEnd w:id="561"/>
    </w:p>
    <w:p w14:paraId="2AC803DE" w14:textId="20224E86" w:rsidR="00463621" w:rsidRDefault="00463621" w:rsidP="00A01C2C">
      <w:pPr>
        <w:pStyle w:val="STNORMLN-2"/>
      </w:pPr>
      <w:r>
        <w:t>V rámci dokumentace nejsou uváděny žádné konkrétní výrobky ani materiály. Před započetím</w:t>
      </w:r>
      <w:r w:rsidR="0059228C">
        <w:t xml:space="preserve"> </w:t>
      </w:r>
      <w:r>
        <w:t>stavby předá zhotovitel stavby investorovi podrobné technologické postupy a předpisy pro</w:t>
      </w:r>
      <w:r w:rsidR="00D77E21">
        <w:t> </w:t>
      </w:r>
      <w:r>
        <w:t>provádění všech</w:t>
      </w:r>
      <w:r w:rsidR="0059228C">
        <w:t xml:space="preserve"> </w:t>
      </w:r>
      <w:r>
        <w:lastRenderedPageBreak/>
        <w:t>předmětných prací.</w:t>
      </w:r>
      <w:r w:rsidR="0059228C">
        <w:t xml:space="preserve"> </w:t>
      </w:r>
      <w:r w:rsidR="003777F5">
        <w:t>Dle potřeby se zhotoví dílenská dokumentace pro</w:t>
      </w:r>
      <w:r w:rsidR="00D77E21">
        <w:t> </w:t>
      </w:r>
      <w:r w:rsidR="003777F5">
        <w:t>zábradlí a žebřík na střechu. Kuchyňská linka je uvažována s typovými prvky.</w:t>
      </w:r>
    </w:p>
    <w:p w14:paraId="6B43B8F0" w14:textId="77777777" w:rsidR="003777F5" w:rsidRDefault="003777F5" w:rsidP="00A01C2C">
      <w:pPr>
        <w:pStyle w:val="STNORMLN-2"/>
      </w:pPr>
    </w:p>
    <w:p w14:paraId="4EB11AD4" w14:textId="5F2B36BB" w:rsidR="00A03106" w:rsidRDefault="00A03106" w:rsidP="00406E26">
      <w:pPr>
        <w:pStyle w:val="STNADPIS1"/>
      </w:pPr>
      <w:bookmarkStart w:id="562" w:name="_Toc18491760"/>
      <w:r>
        <w:t>S</w:t>
      </w:r>
      <w:r w:rsidRPr="00A03106">
        <w:t>tanovení požadovaných kontrol zakrývaných konstrukcí a</w:t>
      </w:r>
      <w:r w:rsidR="00D77E21">
        <w:t> </w:t>
      </w:r>
      <w:r w:rsidRPr="00A03106">
        <w:t>případných kontrolních měření a zkoušek, pokud jsou požadovány nad rámec povinných – stanovených příslušnými technologickými předpisy a normami</w:t>
      </w:r>
      <w:bookmarkEnd w:id="562"/>
    </w:p>
    <w:p w14:paraId="3A52BB77" w14:textId="17DF8BC9" w:rsidR="002B35AE" w:rsidRDefault="00771A85" w:rsidP="00A01C2C">
      <w:pPr>
        <w:pStyle w:val="STNORMLN-2"/>
      </w:pPr>
      <w:r>
        <w:t>Před zakrytím dřevěných trámů musí autorský dozor zkontrolovat provedení ošetření konstrukcí.</w:t>
      </w:r>
    </w:p>
    <w:p w14:paraId="4D83D420" w14:textId="56CC8EB2" w:rsidR="00771A85" w:rsidRDefault="00771A85" w:rsidP="00A01C2C">
      <w:pPr>
        <w:pStyle w:val="STNORMLN-2"/>
      </w:pPr>
      <w:r>
        <w:t>Před provedením zásypu základových konstrukcí musí autorský dozor zkontrolovat provedení izolačního systému spodní stavby.</w:t>
      </w:r>
    </w:p>
    <w:p w14:paraId="13D3AB94" w14:textId="0CA1F95A" w:rsidR="00463621" w:rsidRDefault="00463621" w:rsidP="00A01C2C">
      <w:pPr>
        <w:pStyle w:val="STNORMLN-2"/>
      </w:pPr>
      <w:r>
        <w:t xml:space="preserve">Stavební úpravy </w:t>
      </w:r>
      <w:r w:rsidR="006D1DC9">
        <w:t xml:space="preserve">musí </w:t>
      </w:r>
      <w:r>
        <w:t>splň</w:t>
      </w:r>
      <w:r w:rsidR="006D1DC9">
        <w:t>ovat</w:t>
      </w:r>
      <w:r>
        <w:t xml:space="preserve"> podmínky stanovené vyhláškou č. 268/2009 Sb. </w:t>
      </w:r>
      <w:r w:rsidR="00991B70">
        <w:t xml:space="preserve">o </w:t>
      </w:r>
      <w:r>
        <w:t>obecných</w:t>
      </w:r>
      <w:r w:rsidR="003C6E1A">
        <w:t xml:space="preserve"> </w:t>
      </w:r>
      <w:r>
        <w:t>technických požadavcích na výstavbu. Dále je nutno dodržovat technická pravidla výrobců jednotlivých materiálů pro</w:t>
      </w:r>
      <w:r w:rsidR="005B2270">
        <w:t> </w:t>
      </w:r>
      <w:r>
        <w:t>jejich</w:t>
      </w:r>
      <w:r w:rsidR="003C6E1A">
        <w:t xml:space="preserve"> </w:t>
      </w:r>
      <w:r>
        <w:t>zabudování do staveb. Dodavatelé stavby budou mít pro</w:t>
      </w:r>
      <w:r w:rsidR="00991B70">
        <w:t> </w:t>
      </w:r>
      <w:r>
        <w:t>jednotlivé stavební práce zpracovány</w:t>
      </w:r>
      <w:r w:rsidR="003C6E1A">
        <w:t xml:space="preserve"> </w:t>
      </w:r>
      <w:r>
        <w:t>technologické postupy. Použité materiály budou splňovat technické požadavky dané zákonem č. 22/97 Sb., NV 163/02 Sb. v platném znění a</w:t>
      </w:r>
      <w:r w:rsidR="00991B70">
        <w:t> </w:t>
      </w:r>
      <w:r>
        <w:t>souvisejících vyhlášek a nařízení.</w:t>
      </w:r>
    </w:p>
    <w:p w14:paraId="74FBBF3E" w14:textId="77777777" w:rsidR="003777F5" w:rsidRDefault="003777F5" w:rsidP="00A01C2C">
      <w:pPr>
        <w:pStyle w:val="STNORMLN-2"/>
      </w:pPr>
    </w:p>
    <w:p w14:paraId="2ECBEBC6" w14:textId="7879D417" w:rsidR="00466129" w:rsidRDefault="00466129" w:rsidP="00A01C2C">
      <w:pPr>
        <w:pStyle w:val="STNORMLN-2"/>
      </w:pPr>
    </w:p>
    <w:p w14:paraId="2C340D6B" w14:textId="61ED9F98" w:rsidR="0042154E" w:rsidDel="00F00868" w:rsidRDefault="0042154E" w:rsidP="00A01C2C">
      <w:pPr>
        <w:pStyle w:val="STNORMLN-2"/>
        <w:rPr>
          <w:del w:id="563" w:author="Kitti Orszaghova" w:date="2019-11-14T16:57:00Z"/>
        </w:rPr>
      </w:pPr>
      <w:del w:id="564" w:author="Kitti Orszaghova" w:date="2019-11-14T16:57:00Z">
        <w:r w:rsidDel="00F00868">
          <w:delText xml:space="preserve">V Praze dne </w:delText>
        </w:r>
        <w:r w:rsidR="00406E26" w:rsidDel="00F00868">
          <w:delText>04.09.2019</w:delText>
        </w:r>
      </w:del>
    </w:p>
    <w:p w14:paraId="63F37F3C" w14:textId="381154A0" w:rsidR="0042154E" w:rsidDel="00F00868" w:rsidRDefault="0042154E" w:rsidP="00A01C2C">
      <w:pPr>
        <w:pStyle w:val="STNORMLN-2"/>
        <w:rPr>
          <w:del w:id="565" w:author="Kitti Orszaghova" w:date="2019-11-14T16:57:00Z"/>
        </w:rPr>
      </w:pPr>
      <w:del w:id="566" w:author="Kitti Orszaghova" w:date="2019-11-14T16:57:00Z">
        <w:r w:rsidDel="00F00868">
          <w:delText>Vypracovala:</w:delText>
        </w:r>
      </w:del>
    </w:p>
    <w:p w14:paraId="0F6517F0" w14:textId="69D443CD" w:rsidR="0042154E" w:rsidDel="00F00868" w:rsidRDefault="005B2270" w:rsidP="00406E26">
      <w:pPr>
        <w:pStyle w:val="STNORMLN-2"/>
        <w:ind w:left="5670"/>
        <w:jc w:val="center"/>
        <w:rPr>
          <w:del w:id="567" w:author="Kitti Orszaghova" w:date="2019-11-14T16:57:00Z"/>
        </w:rPr>
      </w:pPr>
      <w:del w:id="568" w:author="Kitti Orszaghova" w:date="2019-11-14T16:57:00Z">
        <w:r w:rsidDel="00F00868">
          <w:rPr>
            <w:sz w:val="10"/>
            <w:szCs w:val="10"/>
          </w:rPr>
          <w:delText>. . . . . . . . . . . . . . . . . . . . . . . . . . . . . . . . . . . . . . . . . . . . . . . . . . . .</w:delText>
        </w:r>
      </w:del>
    </w:p>
    <w:p w14:paraId="74CA6EB0" w14:textId="3453FE52" w:rsidR="0042154E" w:rsidRPr="0043304D" w:rsidRDefault="0042154E" w:rsidP="00406E26">
      <w:pPr>
        <w:pStyle w:val="STNORMLN-2"/>
        <w:ind w:left="5670"/>
        <w:jc w:val="center"/>
      </w:pPr>
      <w:r>
        <w:t>Kitti Országhová</w:t>
      </w:r>
    </w:p>
    <w:sectPr w:rsidR="0042154E" w:rsidRPr="0043304D" w:rsidSect="002727A2">
      <w:headerReference w:type="default" r:id="rId8"/>
      <w:footerReference w:type="default" r:id="rId9"/>
      <w:pgSz w:w="11906" w:h="16838" w:code="9"/>
      <w:pgMar w:top="1701" w:right="1134" w:bottom="1418" w:left="1701" w:header="1247" w:footer="851" w:gutter="0"/>
      <w:cols w:space="112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FBD49A" w14:textId="77777777" w:rsidR="003D4858" w:rsidRDefault="003D4858" w:rsidP="00A9351D">
      <w:pPr>
        <w:spacing w:after="0" w:line="240" w:lineRule="auto"/>
      </w:pPr>
      <w:r>
        <w:separator/>
      </w:r>
    </w:p>
  </w:endnote>
  <w:endnote w:type="continuationSeparator" w:id="0">
    <w:p w14:paraId="5504344F" w14:textId="77777777" w:rsidR="003D4858" w:rsidRDefault="003D4858" w:rsidP="00A935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NeueLTPro-Bd">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STZPATChar"/>
      </w:rPr>
      <w:id w:val="2089116235"/>
      <w:docPartObj>
        <w:docPartGallery w:val="Page Numbers (Bottom of Page)"/>
        <w:docPartUnique/>
      </w:docPartObj>
    </w:sdtPr>
    <w:sdtEndPr>
      <w:rPr>
        <w:rStyle w:val="STZHLAVChar"/>
        <w:noProof/>
        <w:color w:val="262626" w:themeColor="text1" w:themeTint="D9"/>
        <w:lang w:val="sk-SK" w:eastAsia="sk-SK"/>
      </w:rPr>
    </w:sdtEndPr>
    <w:sdtContent>
      <w:p w14:paraId="3486560E" w14:textId="77777777" w:rsidR="003D4858" w:rsidRDefault="003D4858" w:rsidP="00CF3FFB">
        <w:pPr>
          <w:pStyle w:val="STZPAT"/>
          <w:rPr>
            <w:rStyle w:val="STZPATChar"/>
          </w:rPr>
        </w:pPr>
        <w:r w:rsidRPr="00B13E95">
          <w:rPr>
            <w:rStyle w:val="STZPATChar"/>
            <w:noProof/>
          </w:rPr>
          <w:drawing>
            <wp:anchor distT="0" distB="0" distL="114300" distR="114300" simplePos="0" relativeHeight="251671552" behindDoc="0" locked="0" layoutInCell="1" allowOverlap="1" wp14:anchorId="285880FB" wp14:editId="18F634B8">
              <wp:simplePos x="0" y="0"/>
              <wp:positionH relativeFrom="column">
                <wp:posOffset>-101940</wp:posOffset>
              </wp:positionH>
              <wp:positionV relativeFrom="paragraph">
                <wp:posOffset>28797</wp:posOffset>
              </wp:positionV>
              <wp:extent cx="1437195" cy="233547"/>
              <wp:effectExtent l="0" t="0" r="0" b="0"/>
              <wp:wrapNone/>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t="24168"/>
                      <a:stretch/>
                    </pic:blipFill>
                    <pic:spPr bwMode="auto">
                      <a:xfrm>
                        <a:off x="0" y="0"/>
                        <a:ext cx="1440000" cy="234003"/>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B13E95">
          <w:rPr>
            <w:rStyle w:val="STZPATChar"/>
            <w:noProof/>
          </w:rPr>
          <mc:AlternateContent>
            <mc:Choice Requires="wps">
              <w:drawing>
                <wp:anchor distT="0" distB="0" distL="114300" distR="114300" simplePos="0" relativeHeight="251663360" behindDoc="0" locked="1" layoutInCell="1" allowOverlap="1" wp14:anchorId="530127C1" wp14:editId="43D5A3FE">
                  <wp:simplePos x="0" y="0"/>
                  <wp:positionH relativeFrom="margin">
                    <wp:posOffset>0</wp:posOffset>
                  </wp:positionH>
                  <wp:positionV relativeFrom="page">
                    <wp:posOffset>9820910</wp:posOffset>
                  </wp:positionV>
                  <wp:extent cx="5759450" cy="0"/>
                  <wp:effectExtent l="0" t="0" r="0" b="0"/>
                  <wp:wrapNone/>
                  <wp:docPr id="8" name="Přímá spojnice 8"/>
                  <wp:cNvGraphicFramePr/>
                  <a:graphic xmlns:a="http://schemas.openxmlformats.org/drawingml/2006/main">
                    <a:graphicData uri="http://schemas.microsoft.com/office/word/2010/wordprocessingShape">
                      <wps:wsp>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DBA8F9" id="Přímá spojnice 8" o:spid="_x0000_s1026" style="position:absolute;z-index:251663360;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773.3pt" to="453.5pt,77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" strokecolor="#272727 [2749]" strokeweight=".5pt">
                  <v:stroke joinstyle="miter"/>
                  <w10:wrap anchorx="margin" anchory="page"/>
                  <w10:anchorlock/>
                </v:line>
              </w:pict>
            </mc:Fallback>
          </mc:AlternateContent>
        </w:r>
        <w:r w:rsidRPr="00B13E95">
          <w:rPr>
            <w:rStyle w:val="STZPATChar"/>
          </w:rPr>
          <w:t xml:space="preserve">strana </w:t>
        </w:r>
        <w:r w:rsidRPr="00B13E95">
          <w:rPr>
            <w:rStyle w:val="STZPATChar"/>
          </w:rPr>
          <w:fldChar w:fldCharType="begin"/>
        </w:r>
        <w:r w:rsidRPr="00B13E95">
          <w:rPr>
            <w:rStyle w:val="STZPATChar"/>
          </w:rPr>
          <w:instrText>PAGE   \* MERGEFORMAT</w:instrText>
        </w:r>
        <w:r w:rsidRPr="00B13E95">
          <w:rPr>
            <w:rStyle w:val="STZPATChar"/>
          </w:rPr>
          <w:fldChar w:fldCharType="separate"/>
        </w:r>
        <w:r w:rsidRPr="00B13E95">
          <w:rPr>
            <w:rStyle w:val="STZPATChar"/>
          </w:rPr>
          <w:t>2</w:t>
        </w:r>
        <w:r w:rsidRPr="00B13E95">
          <w:rPr>
            <w:rStyle w:val="STZPATChar"/>
          </w:rPr>
          <w:fldChar w:fldCharType="end"/>
        </w:r>
        <w:r w:rsidRPr="00B13E95">
          <w:rPr>
            <w:rStyle w:val="STZPATChar"/>
          </w:rPr>
          <w:t xml:space="preserve"> / </w:t>
        </w:r>
        <w:r w:rsidRPr="00B13E95">
          <w:rPr>
            <w:rStyle w:val="STZPATChar"/>
          </w:rPr>
          <w:fldChar w:fldCharType="begin"/>
        </w:r>
        <w:r w:rsidRPr="00B13E95">
          <w:rPr>
            <w:rStyle w:val="STZPATChar"/>
          </w:rPr>
          <w:instrText xml:space="preserve"> NUMPAGES   \* MERGEFORMAT </w:instrText>
        </w:r>
        <w:r w:rsidRPr="00B13E95">
          <w:rPr>
            <w:rStyle w:val="STZPATChar"/>
          </w:rPr>
          <w:fldChar w:fldCharType="separate"/>
        </w:r>
        <w:r w:rsidRPr="00B13E95">
          <w:rPr>
            <w:rStyle w:val="STZPATChar"/>
          </w:rPr>
          <w:t>70</w:t>
        </w:r>
        <w:r w:rsidRPr="00B13E95">
          <w:rPr>
            <w:rStyle w:val="STZPATChar"/>
          </w:rPr>
          <w:fldChar w:fldCharType="end"/>
        </w:r>
      </w:p>
      <w:p w14:paraId="5F207369" w14:textId="31D5E156" w:rsidR="003D4858" w:rsidRPr="00CF3FFB" w:rsidRDefault="003D4858" w:rsidP="00CF3FFB">
        <w:pPr>
          <w:pStyle w:val="STZPAT"/>
        </w:pPr>
        <w:r>
          <w:rPr>
            <w:rStyle w:val="STZPATChar"/>
          </w:rPr>
          <w:t xml:space="preserve">Soubor </w:t>
        </w:r>
        <w:r w:rsidRPr="00C02181">
          <w:rPr>
            <w:rStyle w:val="STZPATChar"/>
            <w:i/>
          </w:rPr>
          <w:fldChar w:fldCharType="begin"/>
        </w:r>
        <w:r w:rsidRPr="00C02181">
          <w:rPr>
            <w:rStyle w:val="STZPATChar"/>
            <w:i/>
          </w:rPr>
          <w:instrText xml:space="preserve"> FILENAME   \* MERGEFORMAT </w:instrText>
        </w:r>
        <w:r w:rsidRPr="00C02181">
          <w:rPr>
            <w:rStyle w:val="STZPATChar"/>
            <w:i/>
          </w:rPr>
          <w:fldChar w:fldCharType="separate"/>
        </w:r>
        <w:r>
          <w:rPr>
            <w:rStyle w:val="STZPATChar"/>
            <w:i/>
            <w:noProof/>
          </w:rPr>
          <w:t>2019_010_2_CZ_TZ</w:t>
        </w:r>
        <w:r w:rsidRPr="00C02181">
          <w:rPr>
            <w:rStyle w:val="STZPATChar"/>
            <w:i/>
          </w:rPr>
          <w:fldChar w:fldCharType="end"/>
        </w:r>
        <w:r>
          <w:rPr>
            <w:rStyle w:val="STZPATChar"/>
            <w:i/>
          </w:rPr>
          <w:t>TZ</w:t>
        </w:r>
        <w:r w:rsidRPr="00C02181">
          <w:rPr>
            <w:rStyle w:val="STZPATChar"/>
            <w:i/>
          </w:rPr>
          <w:t>.doc</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09777" w14:textId="77777777" w:rsidR="003D4858" w:rsidRDefault="003D4858" w:rsidP="00A9351D">
      <w:pPr>
        <w:spacing w:after="0" w:line="240" w:lineRule="auto"/>
      </w:pPr>
      <w:r>
        <w:separator/>
      </w:r>
    </w:p>
  </w:footnote>
  <w:footnote w:type="continuationSeparator" w:id="0">
    <w:p w14:paraId="58595660" w14:textId="77777777" w:rsidR="003D4858" w:rsidRDefault="003D4858" w:rsidP="00A935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A60FD" w14:textId="61B83418" w:rsidR="003D4858" w:rsidRPr="001B319A" w:rsidRDefault="003D4858" w:rsidP="00651A0B">
    <w:pPr>
      <w:pStyle w:val="STZHLAV"/>
      <w:tabs>
        <w:tab w:val="right" w:pos="9072"/>
      </w:tabs>
    </w:pPr>
    <w:bookmarkStart w:id="569" w:name="_Hlk529205394"/>
    <w:r w:rsidRPr="00BC6D4E">
      <w:rPr>
        <w:b/>
      </w:rPr>
      <w:t>SIEBERT+ TALAŠ, spol. s r.o.</w:t>
    </w:r>
    <w:r>
      <w:tab/>
    </w:r>
    <w:r w:rsidRPr="001B319A">
      <w:t>Zakázka č.</w:t>
    </w:r>
    <w:r>
      <w:t>:</w:t>
    </w:r>
    <w:r w:rsidRPr="001B319A">
      <w:t xml:space="preserve"> </w:t>
    </w:r>
    <w:r>
      <w:rPr>
        <w:rFonts w:cs="Segoe UI"/>
      </w:rPr>
      <w:t>2019_010_2_CZ_11_DJP</w:t>
    </w:r>
    <w:r>
      <w:t xml:space="preserve"> _101</w:t>
    </w:r>
  </w:p>
  <w:p w14:paraId="68E6E7E7" w14:textId="798106C9" w:rsidR="003D4858" w:rsidRPr="001B319A" w:rsidRDefault="003D4858" w:rsidP="00C716E4">
    <w:pPr>
      <w:pStyle w:val="STZHLAV"/>
      <w:tabs>
        <w:tab w:val="right" w:pos="9071"/>
      </w:tabs>
      <w:jc w:val="left"/>
    </w:pPr>
    <w:r>
      <w:rPr>
        <w:b/>
      </w:rPr>
      <w:t>D.1.01- Technická zpráva</w:t>
    </w:r>
    <w:r>
      <w:tab/>
    </w:r>
    <w:r w:rsidRPr="007A4F16">
      <w:rPr>
        <w:rFonts w:cs="Segoe UI"/>
      </w:rPr>
      <w:t>DOMOV PRO OSOBY S AUTISMEM MB</w:t>
    </w:r>
  </w:p>
  <w:bookmarkEnd w:id="569"/>
  <w:p w14:paraId="2C322EC7" w14:textId="77777777" w:rsidR="003D4858" w:rsidRPr="00A9351D" w:rsidRDefault="003D4858" w:rsidP="001B319A">
    <w:pPr>
      <w:pStyle w:val="STZHLAV"/>
    </w:pPr>
    <w:r w:rsidRPr="00A9351D">
      <mc:AlternateContent>
        <mc:Choice Requires="wps">
          <w:drawing>
            <wp:anchor distT="0" distB="0" distL="114300" distR="114300" simplePos="0" relativeHeight="251659264" behindDoc="0" locked="1" layoutInCell="1" allowOverlap="1" wp14:anchorId="22B632DB" wp14:editId="5C722CBD">
              <wp:simplePos x="0" y="0"/>
              <wp:positionH relativeFrom="margin">
                <wp:posOffset>0</wp:posOffset>
              </wp:positionH>
              <wp:positionV relativeFrom="page">
                <wp:posOffset>1165225</wp:posOffset>
              </wp:positionV>
              <wp:extent cx="5759450" cy="0"/>
              <wp:effectExtent l="0" t="0" r="0" b="0"/>
              <wp:wrapNone/>
              <wp:docPr id="4" name="Přímá spojnice 4"/>
              <wp:cNvGraphicFramePr/>
              <a:graphic xmlns:a="http://schemas.openxmlformats.org/drawingml/2006/main">
                <a:graphicData uri="http://schemas.microsoft.com/office/word/2010/wordprocessingShape">
                  <wps:wsp>
                    <wps:cNvCnPr/>
                    <wps:spPr>
                      <a:xfrm>
                        <a:off x="0" y="0"/>
                        <a:ext cx="5759450" cy="0"/>
                      </a:xfrm>
                      <a:prstGeom prst="line">
                        <a:avLst/>
                      </a:prstGeom>
                      <a:ln w="6350">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40D8462" id="Přímá spojnice 4" o:spid="_x0000_s1026" style="position:absolute;z-index:251659264;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0,91.75pt" to="453.5pt,9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" strokecolor="#272727 [2749]" strokeweight=".5pt">
              <v:stroke joinstyle="miter"/>
              <w10:wrap anchorx="margin"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436FB"/>
    <w:multiLevelType w:val="hybridMultilevel"/>
    <w:tmpl w:val="CF1286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E34E87"/>
    <w:multiLevelType w:val="hybridMultilevel"/>
    <w:tmpl w:val="60EA76F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4870B8C"/>
    <w:multiLevelType w:val="hybridMultilevel"/>
    <w:tmpl w:val="8064F9C0"/>
    <w:lvl w:ilvl="0" w:tplc="C5304A08">
      <w:start w:val="330"/>
      <w:numFmt w:val="bullet"/>
      <w:lvlText w:val="-"/>
      <w:lvlJc w:val="left"/>
      <w:pPr>
        <w:ind w:left="1377" w:hanging="360"/>
      </w:pPr>
      <w:rPr>
        <w:rFonts w:ascii="Segoe UI" w:eastAsiaTheme="minorHAnsi" w:hAnsi="Segoe UI" w:cs="Segoe UI" w:hint="default"/>
      </w:rPr>
    </w:lvl>
    <w:lvl w:ilvl="1" w:tplc="04050003" w:tentative="1">
      <w:start w:val="1"/>
      <w:numFmt w:val="bullet"/>
      <w:lvlText w:val="o"/>
      <w:lvlJc w:val="left"/>
      <w:pPr>
        <w:ind w:left="2097" w:hanging="360"/>
      </w:pPr>
      <w:rPr>
        <w:rFonts w:ascii="Courier New" w:hAnsi="Courier New" w:cs="Courier New" w:hint="default"/>
      </w:rPr>
    </w:lvl>
    <w:lvl w:ilvl="2" w:tplc="04050005" w:tentative="1">
      <w:start w:val="1"/>
      <w:numFmt w:val="bullet"/>
      <w:lvlText w:val=""/>
      <w:lvlJc w:val="left"/>
      <w:pPr>
        <w:ind w:left="2817" w:hanging="360"/>
      </w:pPr>
      <w:rPr>
        <w:rFonts w:ascii="Wingdings" w:hAnsi="Wingdings" w:hint="default"/>
      </w:rPr>
    </w:lvl>
    <w:lvl w:ilvl="3" w:tplc="04050001" w:tentative="1">
      <w:start w:val="1"/>
      <w:numFmt w:val="bullet"/>
      <w:lvlText w:val=""/>
      <w:lvlJc w:val="left"/>
      <w:pPr>
        <w:ind w:left="3537" w:hanging="360"/>
      </w:pPr>
      <w:rPr>
        <w:rFonts w:ascii="Symbol" w:hAnsi="Symbol" w:hint="default"/>
      </w:rPr>
    </w:lvl>
    <w:lvl w:ilvl="4" w:tplc="04050003" w:tentative="1">
      <w:start w:val="1"/>
      <w:numFmt w:val="bullet"/>
      <w:lvlText w:val="o"/>
      <w:lvlJc w:val="left"/>
      <w:pPr>
        <w:ind w:left="4257" w:hanging="360"/>
      </w:pPr>
      <w:rPr>
        <w:rFonts w:ascii="Courier New" w:hAnsi="Courier New" w:cs="Courier New" w:hint="default"/>
      </w:rPr>
    </w:lvl>
    <w:lvl w:ilvl="5" w:tplc="04050005" w:tentative="1">
      <w:start w:val="1"/>
      <w:numFmt w:val="bullet"/>
      <w:lvlText w:val=""/>
      <w:lvlJc w:val="left"/>
      <w:pPr>
        <w:ind w:left="4977" w:hanging="360"/>
      </w:pPr>
      <w:rPr>
        <w:rFonts w:ascii="Wingdings" w:hAnsi="Wingdings" w:hint="default"/>
      </w:rPr>
    </w:lvl>
    <w:lvl w:ilvl="6" w:tplc="04050001" w:tentative="1">
      <w:start w:val="1"/>
      <w:numFmt w:val="bullet"/>
      <w:lvlText w:val=""/>
      <w:lvlJc w:val="left"/>
      <w:pPr>
        <w:ind w:left="5697" w:hanging="360"/>
      </w:pPr>
      <w:rPr>
        <w:rFonts w:ascii="Symbol" w:hAnsi="Symbol" w:hint="default"/>
      </w:rPr>
    </w:lvl>
    <w:lvl w:ilvl="7" w:tplc="04050003" w:tentative="1">
      <w:start w:val="1"/>
      <w:numFmt w:val="bullet"/>
      <w:lvlText w:val="o"/>
      <w:lvlJc w:val="left"/>
      <w:pPr>
        <w:ind w:left="6417" w:hanging="360"/>
      </w:pPr>
      <w:rPr>
        <w:rFonts w:ascii="Courier New" w:hAnsi="Courier New" w:cs="Courier New" w:hint="default"/>
      </w:rPr>
    </w:lvl>
    <w:lvl w:ilvl="8" w:tplc="04050005" w:tentative="1">
      <w:start w:val="1"/>
      <w:numFmt w:val="bullet"/>
      <w:lvlText w:val=""/>
      <w:lvlJc w:val="left"/>
      <w:pPr>
        <w:ind w:left="7137" w:hanging="360"/>
      </w:pPr>
      <w:rPr>
        <w:rFonts w:ascii="Wingdings" w:hAnsi="Wingdings" w:hint="default"/>
      </w:rPr>
    </w:lvl>
  </w:abstractNum>
  <w:abstractNum w:abstractNumId="3" w15:restartNumberingAfterBreak="0">
    <w:nsid w:val="24D5398B"/>
    <w:multiLevelType w:val="hybridMultilevel"/>
    <w:tmpl w:val="66AEBB6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E3164"/>
    <w:multiLevelType w:val="hybridMultilevel"/>
    <w:tmpl w:val="F3C68C68"/>
    <w:lvl w:ilvl="0" w:tplc="EA429F38">
      <w:start w:val="1"/>
      <w:numFmt w:val="bullet"/>
      <w:pStyle w:val="DTFODRKY-2"/>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A175E07"/>
    <w:multiLevelType w:val="hybridMultilevel"/>
    <w:tmpl w:val="392E1B9C"/>
    <w:lvl w:ilvl="0" w:tplc="4F886E06">
      <w:start w:val="330"/>
      <w:numFmt w:val="bullet"/>
      <w:lvlText w:val="-"/>
      <w:lvlJc w:val="left"/>
      <w:pPr>
        <w:ind w:left="897" w:hanging="360"/>
      </w:pPr>
      <w:rPr>
        <w:rFonts w:ascii="Segoe UI" w:eastAsiaTheme="minorHAnsi" w:hAnsi="Segoe UI" w:cs="Segoe UI" w:hint="default"/>
      </w:rPr>
    </w:lvl>
    <w:lvl w:ilvl="1" w:tplc="04050003" w:tentative="1">
      <w:start w:val="1"/>
      <w:numFmt w:val="bullet"/>
      <w:lvlText w:val="o"/>
      <w:lvlJc w:val="left"/>
      <w:pPr>
        <w:ind w:left="1617" w:hanging="360"/>
      </w:pPr>
      <w:rPr>
        <w:rFonts w:ascii="Courier New" w:hAnsi="Courier New" w:cs="Courier New" w:hint="default"/>
      </w:rPr>
    </w:lvl>
    <w:lvl w:ilvl="2" w:tplc="04050005" w:tentative="1">
      <w:start w:val="1"/>
      <w:numFmt w:val="bullet"/>
      <w:lvlText w:val=""/>
      <w:lvlJc w:val="left"/>
      <w:pPr>
        <w:ind w:left="2337" w:hanging="360"/>
      </w:pPr>
      <w:rPr>
        <w:rFonts w:ascii="Wingdings" w:hAnsi="Wingdings" w:hint="default"/>
      </w:rPr>
    </w:lvl>
    <w:lvl w:ilvl="3" w:tplc="04050001" w:tentative="1">
      <w:start w:val="1"/>
      <w:numFmt w:val="bullet"/>
      <w:lvlText w:val=""/>
      <w:lvlJc w:val="left"/>
      <w:pPr>
        <w:ind w:left="3057" w:hanging="360"/>
      </w:pPr>
      <w:rPr>
        <w:rFonts w:ascii="Symbol" w:hAnsi="Symbol" w:hint="default"/>
      </w:rPr>
    </w:lvl>
    <w:lvl w:ilvl="4" w:tplc="04050003" w:tentative="1">
      <w:start w:val="1"/>
      <w:numFmt w:val="bullet"/>
      <w:lvlText w:val="o"/>
      <w:lvlJc w:val="left"/>
      <w:pPr>
        <w:ind w:left="3777" w:hanging="360"/>
      </w:pPr>
      <w:rPr>
        <w:rFonts w:ascii="Courier New" w:hAnsi="Courier New" w:cs="Courier New" w:hint="default"/>
      </w:rPr>
    </w:lvl>
    <w:lvl w:ilvl="5" w:tplc="04050005" w:tentative="1">
      <w:start w:val="1"/>
      <w:numFmt w:val="bullet"/>
      <w:lvlText w:val=""/>
      <w:lvlJc w:val="left"/>
      <w:pPr>
        <w:ind w:left="4497" w:hanging="360"/>
      </w:pPr>
      <w:rPr>
        <w:rFonts w:ascii="Wingdings" w:hAnsi="Wingdings" w:hint="default"/>
      </w:rPr>
    </w:lvl>
    <w:lvl w:ilvl="6" w:tplc="04050001" w:tentative="1">
      <w:start w:val="1"/>
      <w:numFmt w:val="bullet"/>
      <w:lvlText w:val=""/>
      <w:lvlJc w:val="left"/>
      <w:pPr>
        <w:ind w:left="5217" w:hanging="360"/>
      </w:pPr>
      <w:rPr>
        <w:rFonts w:ascii="Symbol" w:hAnsi="Symbol" w:hint="default"/>
      </w:rPr>
    </w:lvl>
    <w:lvl w:ilvl="7" w:tplc="04050003" w:tentative="1">
      <w:start w:val="1"/>
      <w:numFmt w:val="bullet"/>
      <w:lvlText w:val="o"/>
      <w:lvlJc w:val="left"/>
      <w:pPr>
        <w:ind w:left="5937" w:hanging="360"/>
      </w:pPr>
      <w:rPr>
        <w:rFonts w:ascii="Courier New" w:hAnsi="Courier New" w:cs="Courier New" w:hint="default"/>
      </w:rPr>
    </w:lvl>
    <w:lvl w:ilvl="8" w:tplc="04050005" w:tentative="1">
      <w:start w:val="1"/>
      <w:numFmt w:val="bullet"/>
      <w:lvlText w:val=""/>
      <w:lvlJc w:val="left"/>
      <w:pPr>
        <w:ind w:left="6657" w:hanging="360"/>
      </w:pPr>
      <w:rPr>
        <w:rFonts w:ascii="Wingdings" w:hAnsi="Wingdings" w:hint="default"/>
      </w:rPr>
    </w:lvl>
  </w:abstractNum>
  <w:abstractNum w:abstractNumId="6" w15:restartNumberingAfterBreak="0">
    <w:nsid w:val="2B5B7D63"/>
    <w:multiLevelType w:val="hybridMultilevel"/>
    <w:tmpl w:val="24C4D7BC"/>
    <w:lvl w:ilvl="0" w:tplc="EFB6BE8A">
      <w:start w:val="1"/>
      <w:numFmt w:val="decimal"/>
      <w:pStyle w:val="Nadpis3"/>
      <w:lvlText w:val="%1.1.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2CFE4E91"/>
    <w:multiLevelType w:val="hybridMultilevel"/>
    <w:tmpl w:val="66AEBB6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38648B3"/>
    <w:multiLevelType w:val="hybridMultilevel"/>
    <w:tmpl w:val="31A28152"/>
    <w:lvl w:ilvl="0" w:tplc="91E2FDF2">
      <w:start w:val="1"/>
      <w:numFmt w:val="bullet"/>
      <w:pStyle w:val="ST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FC64B7C"/>
    <w:multiLevelType w:val="hybridMultilevel"/>
    <w:tmpl w:val="B91E35FC"/>
    <w:lvl w:ilvl="0" w:tplc="580E7AA6">
      <w:start w:val="1"/>
      <w:numFmt w:val="decimal"/>
      <w:pStyle w:val="Nadpis1"/>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11A5284"/>
    <w:multiLevelType w:val="hybridMultilevel"/>
    <w:tmpl w:val="92F428C4"/>
    <w:lvl w:ilvl="0" w:tplc="4E28A2A0">
      <w:start w:val="1"/>
      <w:numFmt w:val="decimal"/>
      <w:lvlText w:val="A%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A10204"/>
    <w:multiLevelType w:val="hybridMultilevel"/>
    <w:tmpl w:val="C52A52C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7246774"/>
    <w:multiLevelType w:val="hybridMultilevel"/>
    <w:tmpl w:val="40961F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A212725"/>
    <w:multiLevelType w:val="multilevel"/>
    <w:tmpl w:val="5BCABEF4"/>
    <w:lvl w:ilvl="0">
      <w:start w:val="1"/>
      <w:numFmt w:val="decimal"/>
      <w:lvlText w:val="%1."/>
      <w:lvlJc w:val="left"/>
      <w:pPr>
        <w:tabs>
          <w:tab w:val="num" w:pos="716"/>
        </w:tabs>
        <w:ind w:left="851" w:hanging="567"/>
      </w:pPr>
      <w:rPr>
        <w:rFonts w:hint="default"/>
      </w:rPr>
    </w:lvl>
    <w:lvl w:ilvl="1">
      <w:start w:val="1"/>
      <w:numFmt w:val="decimal"/>
      <w:pStyle w:val="Bodyprocesu"/>
      <w:lvlText w:val="5.%2."/>
      <w:lvlJc w:val="left"/>
      <w:pPr>
        <w:tabs>
          <w:tab w:val="num" w:pos="1134"/>
        </w:tabs>
        <w:ind w:left="1134" w:hanging="850"/>
      </w:pPr>
      <w:rPr>
        <w:rFonts w:hint="default"/>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8"/>
        </w:tabs>
        <w:ind w:left="1148" w:hanging="864"/>
      </w:pPr>
      <w:rPr>
        <w:rFonts w:hint="default"/>
      </w:rPr>
    </w:lvl>
    <w:lvl w:ilvl="4">
      <w:start w:val="1"/>
      <w:numFmt w:val="decimal"/>
      <w:lvlText w:val="%1.%2.%3.%4.%5"/>
      <w:lvlJc w:val="left"/>
      <w:pPr>
        <w:tabs>
          <w:tab w:val="num" w:pos="1292"/>
        </w:tabs>
        <w:ind w:left="1292" w:hanging="1008"/>
      </w:pPr>
      <w:rPr>
        <w:rFonts w:hint="default"/>
      </w:rPr>
    </w:lvl>
    <w:lvl w:ilvl="5">
      <w:start w:val="1"/>
      <w:numFmt w:val="decimal"/>
      <w:lvlText w:val="%1.%2.%3.%4.%5.%6"/>
      <w:lvlJc w:val="left"/>
      <w:pPr>
        <w:tabs>
          <w:tab w:val="num" w:pos="1436"/>
        </w:tabs>
        <w:ind w:left="1436" w:hanging="1152"/>
      </w:pPr>
      <w:rPr>
        <w:rFonts w:hint="default"/>
      </w:rPr>
    </w:lvl>
    <w:lvl w:ilvl="6">
      <w:start w:val="1"/>
      <w:numFmt w:val="decimal"/>
      <w:lvlText w:val="%1.%2.%3.%4.%5.%6.%7"/>
      <w:lvlJc w:val="left"/>
      <w:pPr>
        <w:tabs>
          <w:tab w:val="num" w:pos="1580"/>
        </w:tabs>
        <w:ind w:left="1580" w:hanging="1296"/>
      </w:pPr>
      <w:rPr>
        <w:rFonts w:hint="default"/>
      </w:rPr>
    </w:lvl>
    <w:lvl w:ilvl="7">
      <w:start w:val="1"/>
      <w:numFmt w:val="decimal"/>
      <w:lvlText w:val="%1.%2.%3.%4.%5.%6.%7.%8"/>
      <w:lvlJc w:val="left"/>
      <w:pPr>
        <w:tabs>
          <w:tab w:val="num" w:pos="1724"/>
        </w:tabs>
        <w:ind w:left="1724" w:hanging="1440"/>
      </w:pPr>
      <w:rPr>
        <w:rFonts w:hint="default"/>
      </w:rPr>
    </w:lvl>
    <w:lvl w:ilvl="8">
      <w:start w:val="1"/>
      <w:numFmt w:val="decimal"/>
      <w:lvlText w:val="%1.%2.%3.%4.%5.%6.%7.%8.%9"/>
      <w:lvlJc w:val="left"/>
      <w:pPr>
        <w:tabs>
          <w:tab w:val="num" w:pos="1868"/>
        </w:tabs>
        <w:ind w:left="1868" w:hanging="1584"/>
      </w:pPr>
      <w:rPr>
        <w:rFonts w:hint="default"/>
      </w:rPr>
    </w:lvl>
  </w:abstractNum>
  <w:abstractNum w:abstractNumId="14" w15:restartNumberingAfterBreak="0">
    <w:nsid w:val="4A5A2C73"/>
    <w:multiLevelType w:val="hybridMultilevel"/>
    <w:tmpl w:val="B80427A4"/>
    <w:lvl w:ilvl="0" w:tplc="EC1ED778">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4F5D5B67"/>
    <w:multiLevelType w:val="hybridMultilevel"/>
    <w:tmpl w:val="7E003A1C"/>
    <w:lvl w:ilvl="0" w:tplc="C0FC184C">
      <w:start w:val="1"/>
      <w:numFmt w:val="decimal"/>
      <w:pStyle w:val="Nadpis2"/>
      <w:lvlText w:val="%1."/>
      <w:lvlJc w:val="left"/>
      <w:pPr>
        <w:ind w:left="360" w:hanging="360"/>
      </w:pPr>
      <w:rPr>
        <w:rFonts w:cs="Times New Roman"/>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5E7247"/>
    <w:multiLevelType w:val="hybridMultilevel"/>
    <w:tmpl w:val="81A4FABE"/>
    <w:lvl w:ilvl="0" w:tplc="F498265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EF3043"/>
    <w:multiLevelType w:val="hybridMultilevel"/>
    <w:tmpl w:val="980A5818"/>
    <w:lvl w:ilvl="0" w:tplc="84680838">
      <w:start w:val="330"/>
      <w:numFmt w:val="bullet"/>
      <w:lvlText w:val="-"/>
      <w:lvlJc w:val="left"/>
      <w:pPr>
        <w:ind w:left="477" w:hanging="360"/>
      </w:pPr>
      <w:rPr>
        <w:rFonts w:ascii="Segoe UI" w:eastAsiaTheme="minorHAnsi" w:hAnsi="Segoe UI" w:cs="Segoe UI" w:hint="default"/>
      </w:rPr>
    </w:lvl>
    <w:lvl w:ilvl="1" w:tplc="04050003" w:tentative="1">
      <w:start w:val="1"/>
      <w:numFmt w:val="bullet"/>
      <w:lvlText w:val="o"/>
      <w:lvlJc w:val="left"/>
      <w:pPr>
        <w:ind w:left="1197" w:hanging="360"/>
      </w:pPr>
      <w:rPr>
        <w:rFonts w:ascii="Courier New" w:hAnsi="Courier New" w:cs="Courier New" w:hint="default"/>
      </w:rPr>
    </w:lvl>
    <w:lvl w:ilvl="2" w:tplc="04050005" w:tentative="1">
      <w:start w:val="1"/>
      <w:numFmt w:val="bullet"/>
      <w:lvlText w:val=""/>
      <w:lvlJc w:val="left"/>
      <w:pPr>
        <w:ind w:left="1917" w:hanging="360"/>
      </w:pPr>
      <w:rPr>
        <w:rFonts w:ascii="Wingdings" w:hAnsi="Wingdings" w:hint="default"/>
      </w:rPr>
    </w:lvl>
    <w:lvl w:ilvl="3" w:tplc="04050001" w:tentative="1">
      <w:start w:val="1"/>
      <w:numFmt w:val="bullet"/>
      <w:lvlText w:val=""/>
      <w:lvlJc w:val="left"/>
      <w:pPr>
        <w:ind w:left="2637" w:hanging="360"/>
      </w:pPr>
      <w:rPr>
        <w:rFonts w:ascii="Symbol" w:hAnsi="Symbol" w:hint="default"/>
      </w:rPr>
    </w:lvl>
    <w:lvl w:ilvl="4" w:tplc="04050003" w:tentative="1">
      <w:start w:val="1"/>
      <w:numFmt w:val="bullet"/>
      <w:lvlText w:val="o"/>
      <w:lvlJc w:val="left"/>
      <w:pPr>
        <w:ind w:left="3357" w:hanging="360"/>
      </w:pPr>
      <w:rPr>
        <w:rFonts w:ascii="Courier New" w:hAnsi="Courier New" w:cs="Courier New" w:hint="default"/>
      </w:rPr>
    </w:lvl>
    <w:lvl w:ilvl="5" w:tplc="04050005" w:tentative="1">
      <w:start w:val="1"/>
      <w:numFmt w:val="bullet"/>
      <w:lvlText w:val=""/>
      <w:lvlJc w:val="left"/>
      <w:pPr>
        <w:ind w:left="4077" w:hanging="360"/>
      </w:pPr>
      <w:rPr>
        <w:rFonts w:ascii="Wingdings" w:hAnsi="Wingdings" w:hint="default"/>
      </w:rPr>
    </w:lvl>
    <w:lvl w:ilvl="6" w:tplc="04050001" w:tentative="1">
      <w:start w:val="1"/>
      <w:numFmt w:val="bullet"/>
      <w:lvlText w:val=""/>
      <w:lvlJc w:val="left"/>
      <w:pPr>
        <w:ind w:left="4797" w:hanging="360"/>
      </w:pPr>
      <w:rPr>
        <w:rFonts w:ascii="Symbol" w:hAnsi="Symbol" w:hint="default"/>
      </w:rPr>
    </w:lvl>
    <w:lvl w:ilvl="7" w:tplc="04050003" w:tentative="1">
      <w:start w:val="1"/>
      <w:numFmt w:val="bullet"/>
      <w:lvlText w:val="o"/>
      <w:lvlJc w:val="left"/>
      <w:pPr>
        <w:ind w:left="5517" w:hanging="360"/>
      </w:pPr>
      <w:rPr>
        <w:rFonts w:ascii="Courier New" w:hAnsi="Courier New" w:cs="Courier New" w:hint="default"/>
      </w:rPr>
    </w:lvl>
    <w:lvl w:ilvl="8" w:tplc="04050005" w:tentative="1">
      <w:start w:val="1"/>
      <w:numFmt w:val="bullet"/>
      <w:lvlText w:val=""/>
      <w:lvlJc w:val="left"/>
      <w:pPr>
        <w:ind w:left="6237" w:hanging="360"/>
      </w:pPr>
      <w:rPr>
        <w:rFonts w:ascii="Wingdings" w:hAnsi="Wingdings" w:hint="default"/>
      </w:rPr>
    </w:lvl>
  </w:abstractNum>
  <w:abstractNum w:abstractNumId="18" w15:restartNumberingAfterBreak="0">
    <w:nsid w:val="5A802B8C"/>
    <w:multiLevelType w:val="multilevel"/>
    <w:tmpl w:val="DDC67160"/>
    <w:lvl w:ilvl="0">
      <w:start w:val="1"/>
      <w:numFmt w:val="decimal"/>
      <w:pStyle w:val="STNADPIS1"/>
      <w:lvlText w:val="%1."/>
      <w:lvlJc w:val="left"/>
      <w:pPr>
        <w:ind w:left="360" w:hanging="360"/>
      </w:pPr>
      <w:rPr>
        <w:rFonts w:hint="default"/>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TNADPIS2"/>
      <w:lvlText w:val="%1.%2"/>
      <w:lvlJc w:val="left"/>
      <w:pPr>
        <w:ind w:left="964" w:hanging="96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STNADPIS3"/>
      <w:lvlText w:val="%1.%2.%3"/>
      <w:lvlJc w:val="left"/>
      <w:pPr>
        <w:ind w:left="964" w:hanging="964"/>
      </w:pPr>
      <w:rPr>
        <w:rFonts w:hint="default"/>
        <w:b/>
        <w:i w:val="0"/>
        <w:sz w:val="20"/>
        <w:szCs w:val="20"/>
      </w:rPr>
    </w:lvl>
    <w:lvl w:ilvl="3">
      <w:start w:val="1"/>
      <w:numFmt w:val="decimal"/>
      <w:pStyle w:val="DTFNADPIS-4CISLOVANY"/>
      <w:isLgl/>
      <w:lvlText w:val="%1.%2.%3.%4"/>
      <w:lvlJc w:val="left"/>
      <w:pPr>
        <w:ind w:left="964" w:hanging="964"/>
      </w:pPr>
      <w:rPr>
        <w:rFonts w:hint="default"/>
      </w:rPr>
    </w:lvl>
    <w:lvl w:ilvl="4">
      <w:start w:val="1"/>
      <w:numFmt w:val="decimal"/>
      <w:isLgl/>
      <w:lvlText w:val="%1.%2.%3.%4.%5"/>
      <w:lvlJc w:val="left"/>
      <w:pPr>
        <w:ind w:left="964" w:hanging="964"/>
      </w:pPr>
      <w:rPr>
        <w:rFonts w:hint="default"/>
      </w:rPr>
    </w:lvl>
    <w:lvl w:ilvl="5">
      <w:start w:val="1"/>
      <w:numFmt w:val="decimal"/>
      <w:isLgl/>
      <w:lvlText w:val="%1.%2.%3.%4.%5.%6"/>
      <w:lvlJc w:val="left"/>
      <w:pPr>
        <w:ind w:left="964" w:hanging="964"/>
      </w:pPr>
      <w:rPr>
        <w:rFonts w:hint="default"/>
      </w:rPr>
    </w:lvl>
    <w:lvl w:ilvl="6">
      <w:start w:val="1"/>
      <w:numFmt w:val="decimal"/>
      <w:isLgl/>
      <w:lvlText w:val="%1.%2.%3.%4.%5.%6.%7"/>
      <w:lvlJc w:val="left"/>
      <w:pPr>
        <w:ind w:left="964" w:hanging="964"/>
      </w:pPr>
      <w:rPr>
        <w:rFonts w:hint="default"/>
      </w:rPr>
    </w:lvl>
    <w:lvl w:ilvl="7">
      <w:start w:val="1"/>
      <w:numFmt w:val="decimal"/>
      <w:isLgl/>
      <w:lvlText w:val="%1.%2.%3.%4.%5.%6.%7.%8"/>
      <w:lvlJc w:val="left"/>
      <w:pPr>
        <w:ind w:left="964" w:hanging="964"/>
      </w:pPr>
      <w:rPr>
        <w:rFonts w:hint="default"/>
      </w:rPr>
    </w:lvl>
    <w:lvl w:ilvl="8">
      <w:start w:val="1"/>
      <w:numFmt w:val="decimal"/>
      <w:isLgl/>
      <w:lvlText w:val="%1.%2.%3.%4.%5.%6.%7.%8.%9"/>
      <w:lvlJc w:val="left"/>
      <w:pPr>
        <w:ind w:left="964" w:hanging="964"/>
      </w:pPr>
      <w:rPr>
        <w:rFonts w:hint="default"/>
      </w:rPr>
    </w:lvl>
  </w:abstractNum>
  <w:abstractNum w:abstractNumId="19" w15:restartNumberingAfterBreak="0">
    <w:nsid w:val="6703324E"/>
    <w:multiLevelType w:val="hybridMultilevel"/>
    <w:tmpl w:val="3ABEEF0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1DD06F9"/>
    <w:multiLevelType w:val="hybridMultilevel"/>
    <w:tmpl w:val="07D0213C"/>
    <w:lvl w:ilvl="0" w:tplc="572E02BC">
      <w:start w:val="1"/>
      <w:numFmt w:val="lowerLetter"/>
      <w:pStyle w:val="STodrkyabc"/>
      <w:lvlText w:val="%1)"/>
      <w:lvlJc w:val="left"/>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643423B"/>
    <w:multiLevelType w:val="hybridMultilevel"/>
    <w:tmpl w:val="C1705D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8"/>
  </w:num>
  <w:num w:numId="2">
    <w:abstractNumId w:val="8"/>
  </w:num>
  <w:num w:numId="3">
    <w:abstractNumId w:val="4"/>
  </w:num>
  <w:num w:numId="4">
    <w:abstractNumId w:val="13"/>
  </w:num>
  <w:num w:numId="5">
    <w:abstractNumId w:val="9"/>
  </w:num>
  <w:num w:numId="6">
    <w:abstractNumId w:val="15"/>
  </w:num>
  <w:num w:numId="7">
    <w:abstractNumId w:val="6"/>
  </w:num>
  <w:num w:numId="8">
    <w:abstractNumId w:val="0"/>
  </w:num>
  <w:num w:numId="9">
    <w:abstractNumId w:val="14"/>
  </w:num>
  <w:num w:numId="10">
    <w:abstractNumId w:val="19"/>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17"/>
  </w:num>
  <w:num w:numId="19">
    <w:abstractNumId w:val="5"/>
  </w:num>
  <w:num w:numId="20">
    <w:abstractNumId w:val="2"/>
  </w:num>
  <w:num w:numId="21">
    <w:abstractNumId w:val="10"/>
  </w:num>
  <w:num w:numId="22">
    <w:abstractNumId w:val="18"/>
    <w:lvlOverride w:ilvl="0">
      <w:lvl w:ilvl="0">
        <w:start w:val="1"/>
        <w:numFmt w:val="decimal"/>
        <w:pStyle w:val="STNADPIS1"/>
        <w:lvlText w:val="A.%1."/>
        <w:lvlJc w:val="left"/>
        <w:pPr>
          <w:ind w:left="964" w:hanging="964"/>
        </w:pPr>
        <w:rPr>
          <w:rFonts w:ascii="Segoe UI" w:hAnsi="Segoe UI" w:hint="default"/>
          <w:b/>
          <w:i w:val="0"/>
          <w:caps w:val="0"/>
          <w:strike w:val="0"/>
          <w:dstrike w:val="0"/>
          <w:vanish w:val="0"/>
          <w:sz w:val="32"/>
          <w:u w:val="none"/>
          <w:vertAlign w:val="baseline"/>
        </w:rPr>
      </w:lvl>
    </w:lvlOverride>
    <w:lvlOverride w:ilvl="1">
      <w:lvl w:ilvl="1">
        <w:start w:val="1"/>
        <w:numFmt w:val="decimal"/>
        <w:pStyle w:val="STNADPIS2"/>
        <w:isLgl/>
        <w:lvlText w:val="A.%1.%2"/>
        <w:lvlJc w:val="left"/>
        <w:pPr>
          <w:ind w:left="964" w:hanging="964"/>
        </w:pPr>
        <w:rPr>
          <w:rFonts w:hint="default"/>
        </w:rPr>
      </w:lvl>
    </w:lvlOverride>
    <w:lvlOverride w:ilvl="2">
      <w:lvl w:ilvl="2">
        <w:start w:val="1"/>
        <w:numFmt w:val="lowerLetter"/>
        <w:pStyle w:val="STNADPIS3"/>
        <w:lvlText w:val="A.%1.%2.%3)"/>
        <w:lvlJc w:val="left"/>
        <w:pPr>
          <w:ind w:left="1134" w:hanging="113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23">
    <w:abstractNumId w:val="18"/>
    <w:lvlOverride w:ilvl="0">
      <w:lvl w:ilvl="0">
        <w:start w:val="1"/>
        <w:numFmt w:val="decimal"/>
        <w:pStyle w:val="STNADPIS1"/>
        <w:lvlText w:val="A.%1."/>
        <w:lvlJc w:val="left"/>
        <w:pPr>
          <w:ind w:left="964" w:hanging="964"/>
        </w:pPr>
        <w:rPr>
          <w:rFonts w:ascii="Segoe UI" w:hAnsi="Segoe UI" w:hint="default"/>
          <w:b/>
          <w:i w:val="0"/>
          <w:caps w:val="0"/>
          <w:strike w:val="0"/>
          <w:dstrike w:val="0"/>
          <w:vanish w:val="0"/>
          <w:sz w:val="32"/>
          <w:u w:val="none"/>
          <w:vertAlign w:val="baseline"/>
        </w:rPr>
      </w:lvl>
    </w:lvlOverride>
    <w:lvlOverride w:ilvl="1">
      <w:lvl w:ilvl="1">
        <w:start w:val="1"/>
        <w:numFmt w:val="decimal"/>
        <w:pStyle w:val="STNADPIS2"/>
        <w:isLgl/>
        <w:lvlText w:val="A.%1.%2"/>
        <w:lvlJc w:val="left"/>
        <w:pPr>
          <w:ind w:left="1134" w:hanging="1134"/>
        </w:pPr>
        <w:rPr>
          <w:rFonts w:hint="default"/>
        </w:rPr>
      </w:lvl>
    </w:lvlOverride>
    <w:lvlOverride w:ilvl="2">
      <w:lvl w:ilvl="2">
        <w:start w:val="1"/>
        <w:numFmt w:val="decimal"/>
        <w:pStyle w:val="STNADPIS3"/>
        <w:isLgl/>
        <w:lvlText w:val="%1.%2.%3"/>
        <w:lvlJc w:val="left"/>
        <w:pPr>
          <w:ind w:left="964" w:hanging="96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24">
    <w:abstractNumId w:val="8"/>
  </w:num>
  <w:num w:numId="25">
    <w:abstractNumId w:val="8"/>
  </w:num>
  <w:num w:numId="26">
    <w:abstractNumId w:val="16"/>
  </w:num>
  <w:num w:numId="27">
    <w:abstractNumId w:val="3"/>
  </w:num>
  <w:num w:numId="28">
    <w:abstractNumId w:val="7"/>
  </w:num>
  <w:num w:numId="29">
    <w:abstractNumId w:val="18"/>
  </w:num>
  <w:num w:numId="30">
    <w:abstractNumId w:val="18"/>
    <w:lvlOverride w:ilvl="0">
      <w:lvl w:ilvl="0">
        <w:start w:val="1"/>
        <w:numFmt w:val="decimal"/>
        <w:pStyle w:val="STNADPIS1"/>
        <w:lvlText w:val="B.%1."/>
        <w:lvlJc w:val="left"/>
        <w:pPr>
          <w:ind w:left="964" w:hanging="964"/>
        </w:pPr>
        <w:rPr>
          <w:rFonts w:ascii="Segoe UI" w:hAnsi="Segoe UI" w:hint="default"/>
          <w:b/>
          <w:i w:val="0"/>
          <w:caps w:val="0"/>
          <w:strike w:val="0"/>
          <w:dstrike w:val="0"/>
          <w:vanish w:val="0"/>
          <w:sz w:val="32"/>
          <w:u w:val="none"/>
          <w:vertAlign w:val="baseline"/>
        </w:rPr>
      </w:lvl>
    </w:lvlOverride>
    <w:lvlOverride w:ilvl="1">
      <w:lvl w:ilvl="1">
        <w:start w:val="1"/>
        <w:numFmt w:val="lowerLetter"/>
        <w:pStyle w:val="STNADPIS2"/>
        <w:lvlText w:val="B.%1.%2"/>
        <w:lvlJc w:val="left"/>
        <w:pPr>
          <w:ind w:left="964" w:hanging="964"/>
        </w:pPr>
        <w:rPr>
          <w:rFonts w:hint="default"/>
        </w:rPr>
      </w:lvl>
    </w:lvlOverride>
    <w:lvlOverride w:ilvl="2">
      <w:lvl w:ilvl="2">
        <w:start w:val="1"/>
        <w:numFmt w:val="lowerLetter"/>
        <w:pStyle w:val="STNADPIS3"/>
        <w:lvlText w:val="B.%1.%2.%3"/>
        <w:lvlJc w:val="left"/>
        <w:pPr>
          <w:ind w:left="964" w:hanging="96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 w:numId="3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20"/>
    <w:lvlOverride w:ilvl="0">
      <w:startOverride w:val="1"/>
    </w:lvlOverride>
  </w:num>
  <w:num w:numId="34">
    <w:abstractNumId w:val="12"/>
  </w:num>
  <w:num w:numId="35">
    <w:abstractNumId w:val="11"/>
  </w:num>
  <w:num w:numId="36">
    <w:abstractNumId w:val="21"/>
  </w:num>
  <w:num w:numId="37">
    <w:abstractNumId w:val="20"/>
    <w:lvlOverride w:ilvl="0">
      <w:startOverride w:val="1"/>
    </w:lvlOverride>
  </w:num>
  <w:num w:numId="38">
    <w:abstractNumId w:val="20"/>
    <w:lvlOverride w:ilvl="0">
      <w:startOverride w:val="1"/>
    </w:lvlOverride>
  </w:num>
  <w:num w:numId="39">
    <w:abstractNumId w:val="20"/>
    <w:lvlOverride w:ilvl="0">
      <w:startOverride w:val="1"/>
    </w:lvlOverride>
  </w:num>
  <w:num w:numId="40">
    <w:abstractNumId w:val="20"/>
  </w:num>
  <w:num w:numId="41">
    <w:abstractNumId w:val="20"/>
    <w:lvlOverride w:ilvl="0">
      <w:startOverride w:val="1"/>
    </w:lvlOverride>
  </w:num>
  <w:num w:numId="42">
    <w:abstractNumId w:val="20"/>
  </w:num>
  <w:num w:numId="43">
    <w:abstractNumId w:val="20"/>
    <w:lvlOverride w:ilvl="0">
      <w:startOverride w:val="1"/>
    </w:lvlOverride>
  </w:num>
  <w:num w:numId="44">
    <w:abstractNumId w:val="20"/>
    <w:lvlOverride w:ilvl="0">
      <w:startOverride w:val="1"/>
    </w:lvlOverride>
  </w:num>
  <w:num w:numId="45">
    <w:abstractNumId w:val="1"/>
  </w:num>
  <w:num w:numId="46">
    <w:abstractNumId w:val="18"/>
  </w:num>
  <w:num w:numId="47">
    <w:abstractNumId w:val="18"/>
  </w:num>
  <w:num w:numId="48">
    <w:abstractNumId w:val="18"/>
    <w:lvlOverride w:ilvl="0">
      <w:lvl w:ilvl="0">
        <w:start w:val="1"/>
        <w:numFmt w:val="decimal"/>
        <w:pStyle w:val="STNADPIS1"/>
        <w:lvlText w:val="%1."/>
        <w:lvlJc w:val="left"/>
        <w:pPr>
          <w:ind w:left="360" w:hanging="360"/>
        </w:pPr>
        <w:rPr>
          <w:rFonts w:hint="default"/>
          <w:b/>
          <w:bCs/>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STNADPIS2"/>
        <w:lvlText w:val="%1.%2"/>
        <w:lvlJc w:val="left"/>
        <w:pPr>
          <w:ind w:left="964" w:hanging="964"/>
        </w:pPr>
        <w:rPr>
          <w:rFonts w:hint="default"/>
          <w:b/>
          <w:i w:val="0"/>
        </w:rPr>
      </w:lvl>
    </w:lvlOverride>
    <w:lvlOverride w:ilvl="2">
      <w:lvl w:ilvl="2">
        <w:start w:val="1"/>
        <w:numFmt w:val="lowerLetter"/>
        <w:pStyle w:val="STNADPIS3"/>
        <w:lvlText w:val="1.%1.%2.%3"/>
        <w:lvlJc w:val="left"/>
        <w:pPr>
          <w:ind w:left="964" w:hanging="964"/>
        </w:pPr>
        <w:rPr>
          <w:rFonts w:hint="default"/>
        </w:rPr>
      </w:lvl>
    </w:lvlOverride>
    <w:lvlOverride w:ilvl="3">
      <w:lvl w:ilvl="3">
        <w:start w:val="1"/>
        <w:numFmt w:val="decimal"/>
        <w:pStyle w:val="DTFNADPIS-4CISLOVANY"/>
        <w:isLgl/>
        <w:lvlText w:val="%1.%2.%3.%4"/>
        <w:lvlJc w:val="left"/>
        <w:pPr>
          <w:ind w:left="964" w:hanging="964"/>
        </w:pPr>
        <w:rPr>
          <w:rFonts w:hint="default"/>
        </w:rPr>
      </w:lvl>
    </w:lvlOverride>
    <w:lvlOverride w:ilvl="4">
      <w:lvl w:ilvl="4">
        <w:start w:val="1"/>
        <w:numFmt w:val="decimal"/>
        <w:isLgl/>
        <w:lvlText w:val="%1.%2.%3.%4.%5"/>
        <w:lvlJc w:val="left"/>
        <w:pPr>
          <w:ind w:left="964" w:hanging="964"/>
        </w:pPr>
        <w:rPr>
          <w:rFonts w:hint="default"/>
        </w:rPr>
      </w:lvl>
    </w:lvlOverride>
    <w:lvlOverride w:ilvl="5">
      <w:lvl w:ilvl="5">
        <w:start w:val="1"/>
        <w:numFmt w:val="decimal"/>
        <w:isLgl/>
        <w:lvlText w:val="%1.%2.%3.%4.%5.%6"/>
        <w:lvlJc w:val="left"/>
        <w:pPr>
          <w:ind w:left="964" w:hanging="964"/>
        </w:pPr>
        <w:rPr>
          <w:rFonts w:hint="default"/>
        </w:rPr>
      </w:lvl>
    </w:lvlOverride>
    <w:lvlOverride w:ilvl="6">
      <w:lvl w:ilvl="6">
        <w:start w:val="1"/>
        <w:numFmt w:val="decimal"/>
        <w:isLgl/>
        <w:lvlText w:val="%1.%2.%3.%4.%5.%6.%7"/>
        <w:lvlJc w:val="left"/>
        <w:pPr>
          <w:ind w:left="964" w:hanging="964"/>
        </w:pPr>
        <w:rPr>
          <w:rFonts w:hint="default"/>
        </w:rPr>
      </w:lvl>
    </w:lvlOverride>
    <w:lvlOverride w:ilvl="7">
      <w:lvl w:ilvl="7">
        <w:start w:val="1"/>
        <w:numFmt w:val="decimal"/>
        <w:isLgl/>
        <w:lvlText w:val="%1.%2.%3.%4.%5.%6.%7.%8"/>
        <w:lvlJc w:val="left"/>
        <w:pPr>
          <w:ind w:left="964" w:hanging="964"/>
        </w:pPr>
        <w:rPr>
          <w:rFonts w:hint="default"/>
        </w:rPr>
      </w:lvl>
    </w:lvlOverride>
    <w:lvlOverride w:ilvl="8">
      <w:lvl w:ilvl="8">
        <w:start w:val="1"/>
        <w:numFmt w:val="decimal"/>
        <w:isLgl/>
        <w:lvlText w:val="%1.%2.%3.%4.%5.%6.%7.%8.%9"/>
        <w:lvlJc w:val="left"/>
        <w:pPr>
          <w:ind w:left="964" w:hanging="964"/>
        </w:pPr>
        <w:rPr>
          <w:rFonts w:hint="default"/>
        </w:rPr>
      </w:lvl>
    </w:lvlOverride>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itti Orszaghova">
    <w15:presenceInfo w15:providerId="AD" w15:userId="S-1-5-21-2025429265-879983540-839522115-2394"/>
  </w15:person>
  <w15:person w15:author="JANECEK TOMAS">
    <w15:presenceInfo w15:providerId="None" w15:userId="JANECEK T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B14"/>
    <w:rsid w:val="00000898"/>
    <w:rsid w:val="00000C37"/>
    <w:rsid w:val="00001AAB"/>
    <w:rsid w:val="00004C6E"/>
    <w:rsid w:val="00005B49"/>
    <w:rsid w:val="00005FCA"/>
    <w:rsid w:val="0001181C"/>
    <w:rsid w:val="000122E0"/>
    <w:rsid w:val="00013A75"/>
    <w:rsid w:val="00013B09"/>
    <w:rsid w:val="0001425D"/>
    <w:rsid w:val="00014A94"/>
    <w:rsid w:val="00026377"/>
    <w:rsid w:val="0002646E"/>
    <w:rsid w:val="00027F00"/>
    <w:rsid w:val="00030D0E"/>
    <w:rsid w:val="00031494"/>
    <w:rsid w:val="000318F8"/>
    <w:rsid w:val="00032014"/>
    <w:rsid w:val="00033AC0"/>
    <w:rsid w:val="00034AD2"/>
    <w:rsid w:val="00036014"/>
    <w:rsid w:val="00041AD9"/>
    <w:rsid w:val="00041FB9"/>
    <w:rsid w:val="00044B33"/>
    <w:rsid w:val="00045ADD"/>
    <w:rsid w:val="0004624C"/>
    <w:rsid w:val="00047512"/>
    <w:rsid w:val="00047E7C"/>
    <w:rsid w:val="000512A1"/>
    <w:rsid w:val="0005144B"/>
    <w:rsid w:val="00051685"/>
    <w:rsid w:val="0005398E"/>
    <w:rsid w:val="00053F45"/>
    <w:rsid w:val="00053FA6"/>
    <w:rsid w:val="000564C8"/>
    <w:rsid w:val="00057330"/>
    <w:rsid w:val="00060D79"/>
    <w:rsid w:val="0006353C"/>
    <w:rsid w:val="00066AF1"/>
    <w:rsid w:val="000673C1"/>
    <w:rsid w:val="000674D0"/>
    <w:rsid w:val="00067AF2"/>
    <w:rsid w:val="00067C7B"/>
    <w:rsid w:val="00070E35"/>
    <w:rsid w:val="0007375D"/>
    <w:rsid w:val="000741FD"/>
    <w:rsid w:val="00074632"/>
    <w:rsid w:val="000751D8"/>
    <w:rsid w:val="00076837"/>
    <w:rsid w:val="000771EF"/>
    <w:rsid w:val="0008006B"/>
    <w:rsid w:val="00080EC3"/>
    <w:rsid w:val="000831AA"/>
    <w:rsid w:val="000839D4"/>
    <w:rsid w:val="00083A31"/>
    <w:rsid w:val="00083F4C"/>
    <w:rsid w:val="00084795"/>
    <w:rsid w:val="00084D11"/>
    <w:rsid w:val="00087615"/>
    <w:rsid w:val="000876A8"/>
    <w:rsid w:val="000A21B6"/>
    <w:rsid w:val="000A2F51"/>
    <w:rsid w:val="000A4029"/>
    <w:rsid w:val="000A6765"/>
    <w:rsid w:val="000A749F"/>
    <w:rsid w:val="000B033A"/>
    <w:rsid w:val="000B1B0B"/>
    <w:rsid w:val="000B1DF1"/>
    <w:rsid w:val="000B2BD4"/>
    <w:rsid w:val="000B4808"/>
    <w:rsid w:val="000B4877"/>
    <w:rsid w:val="000B513B"/>
    <w:rsid w:val="000B7003"/>
    <w:rsid w:val="000B7CED"/>
    <w:rsid w:val="000C260E"/>
    <w:rsid w:val="000C621D"/>
    <w:rsid w:val="000C7271"/>
    <w:rsid w:val="000C7325"/>
    <w:rsid w:val="000C7B95"/>
    <w:rsid w:val="000D0285"/>
    <w:rsid w:val="000D25F2"/>
    <w:rsid w:val="000D6A8C"/>
    <w:rsid w:val="000D6FA7"/>
    <w:rsid w:val="000E3041"/>
    <w:rsid w:val="000E40A7"/>
    <w:rsid w:val="000E564A"/>
    <w:rsid w:val="000E70F4"/>
    <w:rsid w:val="000F14EC"/>
    <w:rsid w:val="000F1907"/>
    <w:rsid w:val="000F1B23"/>
    <w:rsid w:val="000F2479"/>
    <w:rsid w:val="000F3774"/>
    <w:rsid w:val="000F518E"/>
    <w:rsid w:val="000F6020"/>
    <w:rsid w:val="000F61A3"/>
    <w:rsid w:val="00101502"/>
    <w:rsid w:val="00102D17"/>
    <w:rsid w:val="00106E52"/>
    <w:rsid w:val="001113CD"/>
    <w:rsid w:val="001128DA"/>
    <w:rsid w:val="00115F0F"/>
    <w:rsid w:val="00116947"/>
    <w:rsid w:val="001169B8"/>
    <w:rsid w:val="00120AFE"/>
    <w:rsid w:val="00124FE0"/>
    <w:rsid w:val="00127D4B"/>
    <w:rsid w:val="00130F2A"/>
    <w:rsid w:val="00131511"/>
    <w:rsid w:val="00131EC8"/>
    <w:rsid w:val="00133C7B"/>
    <w:rsid w:val="0013511C"/>
    <w:rsid w:val="00135773"/>
    <w:rsid w:val="00137508"/>
    <w:rsid w:val="00137A42"/>
    <w:rsid w:val="00140BB9"/>
    <w:rsid w:val="00142F4C"/>
    <w:rsid w:val="001456BF"/>
    <w:rsid w:val="00145B56"/>
    <w:rsid w:val="001476B6"/>
    <w:rsid w:val="00150E8C"/>
    <w:rsid w:val="00152307"/>
    <w:rsid w:val="00153C0E"/>
    <w:rsid w:val="00154682"/>
    <w:rsid w:val="00155AA4"/>
    <w:rsid w:val="00157DEC"/>
    <w:rsid w:val="0016590C"/>
    <w:rsid w:val="00166097"/>
    <w:rsid w:val="0017101F"/>
    <w:rsid w:val="0017126F"/>
    <w:rsid w:val="00171724"/>
    <w:rsid w:val="00171B16"/>
    <w:rsid w:val="00174878"/>
    <w:rsid w:val="0018163C"/>
    <w:rsid w:val="0018169E"/>
    <w:rsid w:val="00183015"/>
    <w:rsid w:val="001904E9"/>
    <w:rsid w:val="0019079D"/>
    <w:rsid w:val="00190816"/>
    <w:rsid w:val="00193224"/>
    <w:rsid w:val="00193D8D"/>
    <w:rsid w:val="00194CC9"/>
    <w:rsid w:val="00195971"/>
    <w:rsid w:val="00196EB5"/>
    <w:rsid w:val="00197561"/>
    <w:rsid w:val="0019756E"/>
    <w:rsid w:val="001A1213"/>
    <w:rsid w:val="001A1658"/>
    <w:rsid w:val="001A16C5"/>
    <w:rsid w:val="001A2758"/>
    <w:rsid w:val="001A498C"/>
    <w:rsid w:val="001A4ACD"/>
    <w:rsid w:val="001A6DEF"/>
    <w:rsid w:val="001B082E"/>
    <w:rsid w:val="001B2E01"/>
    <w:rsid w:val="001B3047"/>
    <w:rsid w:val="001B319A"/>
    <w:rsid w:val="001B3427"/>
    <w:rsid w:val="001B44A8"/>
    <w:rsid w:val="001B57E3"/>
    <w:rsid w:val="001C0A07"/>
    <w:rsid w:val="001C2F2D"/>
    <w:rsid w:val="001C5E88"/>
    <w:rsid w:val="001C6A33"/>
    <w:rsid w:val="001C763A"/>
    <w:rsid w:val="001C7B0A"/>
    <w:rsid w:val="001D15EA"/>
    <w:rsid w:val="001D5179"/>
    <w:rsid w:val="001D5F84"/>
    <w:rsid w:val="001D6E0E"/>
    <w:rsid w:val="001E45D5"/>
    <w:rsid w:val="001E4B7D"/>
    <w:rsid w:val="001E6502"/>
    <w:rsid w:val="001E7275"/>
    <w:rsid w:val="001E762C"/>
    <w:rsid w:val="001F0604"/>
    <w:rsid w:val="001F4241"/>
    <w:rsid w:val="001F50A1"/>
    <w:rsid w:val="001F53C4"/>
    <w:rsid w:val="001F5D30"/>
    <w:rsid w:val="001F73AB"/>
    <w:rsid w:val="0020263E"/>
    <w:rsid w:val="00207921"/>
    <w:rsid w:val="00210B72"/>
    <w:rsid w:val="002118B3"/>
    <w:rsid w:val="00215C9E"/>
    <w:rsid w:val="00217871"/>
    <w:rsid w:val="0021796C"/>
    <w:rsid w:val="0022034C"/>
    <w:rsid w:val="0022094D"/>
    <w:rsid w:val="002214E5"/>
    <w:rsid w:val="00224121"/>
    <w:rsid w:val="00224BD1"/>
    <w:rsid w:val="00225A63"/>
    <w:rsid w:val="00226A94"/>
    <w:rsid w:val="002274BC"/>
    <w:rsid w:val="002305ED"/>
    <w:rsid w:val="002307C6"/>
    <w:rsid w:val="00230C65"/>
    <w:rsid w:val="002318C2"/>
    <w:rsid w:val="00233D0B"/>
    <w:rsid w:val="00235462"/>
    <w:rsid w:val="00237250"/>
    <w:rsid w:val="002400FC"/>
    <w:rsid w:val="00244324"/>
    <w:rsid w:val="0024542E"/>
    <w:rsid w:val="00245BF6"/>
    <w:rsid w:val="00247F22"/>
    <w:rsid w:val="002510DA"/>
    <w:rsid w:val="002515DB"/>
    <w:rsid w:val="00251EAD"/>
    <w:rsid w:val="0025574F"/>
    <w:rsid w:val="00255FA3"/>
    <w:rsid w:val="002600D3"/>
    <w:rsid w:val="00264048"/>
    <w:rsid w:val="00264A1B"/>
    <w:rsid w:val="0026702C"/>
    <w:rsid w:val="00267427"/>
    <w:rsid w:val="00270202"/>
    <w:rsid w:val="00270AFE"/>
    <w:rsid w:val="0027187D"/>
    <w:rsid w:val="00271950"/>
    <w:rsid w:val="002727A2"/>
    <w:rsid w:val="00274243"/>
    <w:rsid w:val="00274748"/>
    <w:rsid w:val="0027543D"/>
    <w:rsid w:val="00275588"/>
    <w:rsid w:val="00275969"/>
    <w:rsid w:val="00275BAE"/>
    <w:rsid w:val="00275F90"/>
    <w:rsid w:val="00277507"/>
    <w:rsid w:val="00277956"/>
    <w:rsid w:val="00280DCF"/>
    <w:rsid w:val="002820B4"/>
    <w:rsid w:val="002827DB"/>
    <w:rsid w:val="00282B27"/>
    <w:rsid w:val="00282FA6"/>
    <w:rsid w:val="00283F24"/>
    <w:rsid w:val="0028414E"/>
    <w:rsid w:val="00285DC7"/>
    <w:rsid w:val="002876D1"/>
    <w:rsid w:val="00290B95"/>
    <w:rsid w:val="002921C5"/>
    <w:rsid w:val="00292FD6"/>
    <w:rsid w:val="00294035"/>
    <w:rsid w:val="00295612"/>
    <w:rsid w:val="0029691A"/>
    <w:rsid w:val="002A044D"/>
    <w:rsid w:val="002A1FCF"/>
    <w:rsid w:val="002A54C7"/>
    <w:rsid w:val="002A7E76"/>
    <w:rsid w:val="002B2E62"/>
    <w:rsid w:val="002B35AE"/>
    <w:rsid w:val="002B55F2"/>
    <w:rsid w:val="002C55F2"/>
    <w:rsid w:val="002C56D5"/>
    <w:rsid w:val="002D01F6"/>
    <w:rsid w:val="002D0C9C"/>
    <w:rsid w:val="002D3201"/>
    <w:rsid w:val="002D56B6"/>
    <w:rsid w:val="002D74E4"/>
    <w:rsid w:val="002E00A3"/>
    <w:rsid w:val="002E0972"/>
    <w:rsid w:val="002E1132"/>
    <w:rsid w:val="002E1822"/>
    <w:rsid w:val="002E1F9D"/>
    <w:rsid w:val="002E26C6"/>
    <w:rsid w:val="002E337B"/>
    <w:rsid w:val="002E3AA8"/>
    <w:rsid w:val="002E4653"/>
    <w:rsid w:val="002E4981"/>
    <w:rsid w:val="002E4F1D"/>
    <w:rsid w:val="002E5659"/>
    <w:rsid w:val="002E6916"/>
    <w:rsid w:val="002E7277"/>
    <w:rsid w:val="002E7722"/>
    <w:rsid w:val="002E7EE2"/>
    <w:rsid w:val="002F0158"/>
    <w:rsid w:val="002F0965"/>
    <w:rsid w:val="002F19BC"/>
    <w:rsid w:val="002F3524"/>
    <w:rsid w:val="002F6467"/>
    <w:rsid w:val="0030007C"/>
    <w:rsid w:val="00300BCB"/>
    <w:rsid w:val="003054E9"/>
    <w:rsid w:val="003062FE"/>
    <w:rsid w:val="00311A6C"/>
    <w:rsid w:val="003163A4"/>
    <w:rsid w:val="00317625"/>
    <w:rsid w:val="003179C2"/>
    <w:rsid w:val="003223D5"/>
    <w:rsid w:val="00322CCD"/>
    <w:rsid w:val="00326797"/>
    <w:rsid w:val="00326BEB"/>
    <w:rsid w:val="0032792B"/>
    <w:rsid w:val="003316DD"/>
    <w:rsid w:val="00332081"/>
    <w:rsid w:val="00337923"/>
    <w:rsid w:val="0034343D"/>
    <w:rsid w:val="00344760"/>
    <w:rsid w:val="00344AB0"/>
    <w:rsid w:val="00344F94"/>
    <w:rsid w:val="00350FFF"/>
    <w:rsid w:val="0035178C"/>
    <w:rsid w:val="00351D02"/>
    <w:rsid w:val="0035462F"/>
    <w:rsid w:val="00354B91"/>
    <w:rsid w:val="003554F8"/>
    <w:rsid w:val="0035721A"/>
    <w:rsid w:val="00361194"/>
    <w:rsid w:val="0036394C"/>
    <w:rsid w:val="00365A70"/>
    <w:rsid w:val="0036641E"/>
    <w:rsid w:val="00367330"/>
    <w:rsid w:val="00367F10"/>
    <w:rsid w:val="003714B7"/>
    <w:rsid w:val="00372DFD"/>
    <w:rsid w:val="00374A16"/>
    <w:rsid w:val="00374A8C"/>
    <w:rsid w:val="00374B3B"/>
    <w:rsid w:val="00377132"/>
    <w:rsid w:val="003777F5"/>
    <w:rsid w:val="00380F3A"/>
    <w:rsid w:val="003813B7"/>
    <w:rsid w:val="0038200E"/>
    <w:rsid w:val="00382BAF"/>
    <w:rsid w:val="003833DA"/>
    <w:rsid w:val="003843C2"/>
    <w:rsid w:val="00384E61"/>
    <w:rsid w:val="003859D6"/>
    <w:rsid w:val="00385B82"/>
    <w:rsid w:val="003879FF"/>
    <w:rsid w:val="00391699"/>
    <w:rsid w:val="003923F7"/>
    <w:rsid w:val="00393359"/>
    <w:rsid w:val="00397251"/>
    <w:rsid w:val="003A018E"/>
    <w:rsid w:val="003A2554"/>
    <w:rsid w:val="003A269A"/>
    <w:rsid w:val="003A3DDF"/>
    <w:rsid w:val="003A4823"/>
    <w:rsid w:val="003A5287"/>
    <w:rsid w:val="003A5A5C"/>
    <w:rsid w:val="003A682C"/>
    <w:rsid w:val="003A7925"/>
    <w:rsid w:val="003B480A"/>
    <w:rsid w:val="003B4A45"/>
    <w:rsid w:val="003B5016"/>
    <w:rsid w:val="003B554B"/>
    <w:rsid w:val="003B7A99"/>
    <w:rsid w:val="003B7CE6"/>
    <w:rsid w:val="003C17EB"/>
    <w:rsid w:val="003C231A"/>
    <w:rsid w:val="003C281D"/>
    <w:rsid w:val="003C29EF"/>
    <w:rsid w:val="003C46DD"/>
    <w:rsid w:val="003C64F9"/>
    <w:rsid w:val="003C6E1A"/>
    <w:rsid w:val="003C7660"/>
    <w:rsid w:val="003D18F8"/>
    <w:rsid w:val="003D263E"/>
    <w:rsid w:val="003D38DC"/>
    <w:rsid w:val="003D4858"/>
    <w:rsid w:val="003D4B9B"/>
    <w:rsid w:val="003D77E5"/>
    <w:rsid w:val="003E0E1A"/>
    <w:rsid w:val="003E13DB"/>
    <w:rsid w:val="003E235D"/>
    <w:rsid w:val="003E2900"/>
    <w:rsid w:val="003E2BF5"/>
    <w:rsid w:val="003E4A1B"/>
    <w:rsid w:val="003E64F5"/>
    <w:rsid w:val="003F3716"/>
    <w:rsid w:val="003F43D2"/>
    <w:rsid w:val="003F4E78"/>
    <w:rsid w:val="003F53D8"/>
    <w:rsid w:val="003F63DA"/>
    <w:rsid w:val="004003DF"/>
    <w:rsid w:val="00402488"/>
    <w:rsid w:val="00403A16"/>
    <w:rsid w:val="004058B0"/>
    <w:rsid w:val="00405C6D"/>
    <w:rsid w:val="00406981"/>
    <w:rsid w:val="00406E26"/>
    <w:rsid w:val="00410B50"/>
    <w:rsid w:val="00410D15"/>
    <w:rsid w:val="00411CDC"/>
    <w:rsid w:val="00414976"/>
    <w:rsid w:val="004163BD"/>
    <w:rsid w:val="00420A0F"/>
    <w:rsid w:val="0042154E"/>
    <w:rsid w:val="00422A9F"/>
    <w:rsid w:val="00422DF2"/>
    <w:rsid w:val="0042455D"/>
    <w:rsid w:val="0042674C"/>
    <w:rsid w:val="004267E0"/>
    <w:rsid w:val="0043118B"/>
    <w:rsid w:val="00431E0C"/>
    <w:rsid w:val="00432418"/>
    <w:rsid w:val="0043261F"/>
    <w:rsid w:val="0043304D"/>
    <w:rsid w:val="004349C9"/>
    <w:rsid w:val="00434D8C"/>
    <w:rsid w:val="00437A80"/>
    <w:rsid w:val="00437F92"/>
    <w:rsid w:val="00440437"/>
    <w:rsid w:val="00440454"/>
    <w:rsid w:val="00440735"/>
    <w:rsid w:val="00442C1D"/>
    <w:rsid w:val="00442FA8"/>
    <w:rsid w:val="00444333"/>
    <w:rsid w:val="004449AD"/>
    <w:rsid w:val="00447243"/>
    <w:rsid w:val="004504E5"/>
    <w:rsid w:val="0045221C"/>
    <w:rsid w:val="00454D4F"/>
    <w:rsid w:val="00456981"/>
    <w:rsid w:val="00456F0D"/>
    <w:rsid w:val="00457CC0"/>
    <w:rsid w:val="00457DA3"/>
    <w:rsid w:val="0046094F"/>
    <w:rsid w:val="00461AED"/>
    <w:rsid w:val="00463621"/>
    <w:rsid w:val="00465A73"/>
    <w:rsid w:val="00465DAE"/>
    <w:rsid w:val="00466129"/>
    <w:rsid w:val="004676E0"/>
    <w:rsid w:val="004706D6"/>
    <w:rsid w:val="00470F20"/>
    <w:rsid w:val="00472104"/>
    <w:rsid w:val="00473286"/>
    <w:rsid w:val="0047557D"/>
    <w:rsid w:val="00476354"/>
    <w:rsid w:val="00480044"/>
    <w:rsid w:val="0048477A"/>
    <w:rsid w:val="00484F46"/>
    <w:rsid w:val="00485E7F"/>
    <w:rsid w:val="0049030B"/>
    <w:rsid w:val="00490C89"/>
    <w:rsid w:val="004955E1"/>
    <w:rsid w:val="0049695D"/>
    <w:rsid w:val="00496E9E"/>
    <w:rsid w:val="0049736D"/>
    <w:rsid w:val="004A045B"/>
    <w:rsid w:val="004A0732"/>
    <w:rsid w:val="004A2588"/>
    <w:rsid w:val="004A2682"/>
    <w:rsid w:val="004A40CE"/>
    <w:rsid w:val="004A5BCD"/>
    <w:rsid w:val="004A7E87"/>
    <w:rsid w:val="004B48FF"/>
    <w:rsid w:val="004B4F08"/>
    <w:rsid w:val="004B79F4"/>
    <w:rsid w:val="004C19CF"/>
    <w:rsid w:val="004C1E3C"/>
    <w:rsid w:val="004C5473"/>
    <w:rsid w:val="004C6E9E"/>
    <w:rsid w:val="004C7D79"/>
    <w:rsid w:val="004D0AB2"/>
    <w:rsid w:val="004D355C"/>
    <w:rsid w:val="004D390E"/>
    <w:rsid w:val="004D4D52"/>
    <w:rsid w:val="004D6E4E"/>
    <w:rsid w:val="004D7F0D"/>
    <w:rsid w:val="004E0ECB"/>
    <w:rsid w:val="004E13C0"/>
    <w:rsid w:val="004E1FBF"/>
    <w:rsid w:val="004E212C"/>
    <w:rsid w:val="004E2320"/>
    <w:rsid w:val="004E5C7A"/>
    <w:rsid w:val="004F09E3"/>
    <w:rsid w:val="004F12FE"/>
    <w:rsid w:val="004F1371"/>
    <w:rsid w:val="004F2C52"/>
    <w:rsid w:val="004F6122"/>
    <w:rsid w:val="004F6E97"/>
    <w:rsid w:val="004F71F3"/>
    <w:rsid w:val="004F72FC"/>
    <w:rsid w:val="005021D2"/>
    <w:rsid w:val="0050224F"/>
    <w:rsid w:val="00503A8E"/>
    <w:rsid w:val="00503BEF"/>
    <w:rsid w:val="00504526"/>
    <w:rsid w:val="00504824"/>
    <w:rsid w:val="00510CE5"/>
    <w:rsid w:val="00511E28"/>
    <w:rsid w:val="005146D0"/>
    <w:rsid w:val="005155FD"/>
    <w:rsid w:val="00515AE6"/>
    <w:rsid w:val="00516452"/>
    <w:rsid w:val="00521E97"/>
    <w:rsid w:val="005258EF"/>
    <w:rsid w:val="0052640E"/>
    <w:rsid w:val="00526D64"/>
    <w:rsid w:val="00526F44"/>
    <w:rsid w:val="0053013A"/>
    <w:rsid w:val="00530150"/>
    <w:rsid w:val="00533C03"/>
    <w:rsid w:val="00533C5C"/>
    <w:rsid w:val="00535E60"/>
    <w:rsid w:val="00536923"/>
    <w:rsid w:val="0054107E"/>
    <w:rsid w:val="00541D0C"/>
    <w:rsid w:val="0054260A"/>
    <w:rsid w:val="00542CFE"/>
    <w:rsid w:val="00545CD4"/>
    <w:rsid w:val="00550FAF"/>
    <w:rsid w:val="00551BB5"/>
    <w:rsid w:val="00552F39"/>
    <w:rsid w:val="005539C1"/>
    <w:rsid w:val="00553BD5"/>
    <w:rsid w:val="00553FC0"/>
    <w:rsid w:val="00554BBD"/>
    <w:rsid w:val="00555226"/>
    <w:rsid w:val="00555AE2"/>
    <w:rsid w:val="00555E19"/>
    <w:rsid w:val="00556E32"/>
    <w:rsid w:val="00562463"/>
    <w:rsid w:val="00563D99"/>
    <w:rsid w:val="00565853"/>
    <w:rsid w:val="00566D1F"/>
    <w:rsid w:val="00567351"/>
    <w:rsid w:val="00567944"/>
    <w:rsid w:val="00567E6B"/>
    <w:rsid w:val="00567EBF"/>
    <w:rsid w:val="0057071D"/>
    <w:rsid w:val="00570D3F"/>
    <w:rsid w:val="00570DE9"/>
    <w:rsid w:val="00571517"/>
    <w:rsid w:val="00573577"/>
    <w:rsid w:val="00575E8D"/>
    <w:rsid w:val="00577403"/>
    <w:rsid w:val="00580ED0"/>
    <w:rsid w:val="00587A95"/>
    <w:rsid w:val="00591DCE"/>
    <w:rsid w:val="0059228C"/>
    <w:rsid w:val="005923CF"/>
    <w:rsid w:val="00592472"/>
    <w:rsid w:val="00592B28"/>
    <w:rsid w:val="00592F37"/>
    <w:rsid w:val="005945C5"/>
    <w:rsid w:val="00594A47"/>
    <w:rsid w:val="0059610C"/>
    <w:rsid w:val="00596C37"/>
    <w:rsid w:val="00596FE0"/>
    <w:rsid w:val="005A258F"/>
    <w:rsid w:val="005A5573"/>
    <w:rsid w:val="005A5A6D"/>
    <w:rsid w:val="005A7D19"/>
    <w:rsid w:val="005B0D88"/>
    <w:rsid w:val="005B1524"/>
    <w:rsid w:val="005B2270"/>
    <w:rsid w:val="005B780E"/>
    <w:rsid w:val="005B7969"/>
    <w:rsid w:val="005B7E5A"/>
    <w:rsid w:val="005C23AF"/>
    <w:rsid w:val="005C2BBE"/>
    <w:rsid w:val="005C3303"/>
    <w:rsid w:val="005C357A"/>
    <w:rsid w:val="005C3F66"/>
    <w:rsid w:val="005C495F"/>
    <w:rsid w:val="005C5D35"/>
    <w:rsid w:val="005C62D4"/>
    <w:rsid w:val="005C6929"/>
    <w:rsid w:val="005C6D62"/>
    <w:rsid w:val="005C762C"/>
    <w:rsid w:val="005C7E2A"/>
    <w:rsid w:val="005D22F1"/>
    <w:rsid w:val="005D5B77"/>
    <w:rsid w:val="005D6E57"/>
    <w:rsid w:val="005E03AE"/>
    <w:rsid w:val="005E16A4"/>
    <w:rsid w:val="005E37A9"/>
    <w:rsid w:val="005E3EF6"/>
    <w:rsid w:val="005E529B"/>
    <w:rsid w:val="005E6C9C"/>
    <w:rsid w:val="005F3146"/>
    <w:rsid w:val="005F3C88"/>
    <w:rsid w:val="005F551F"/>
    <w:rsid w:val="005F5C06"/>
    <w:rsid w:val="005F6091"/>
    <w:rsid w:val="005F751E"/>
    <w:rsid w:val="00602C44"/>
    <w:rsid w:val="00607B43"/>
    <w:rsid w:val="00612A2A"/>
    <w:rsid w:val="00612AB1"/>
    <w:rsid w:val="006142DA"/>
    <w:rsid w:val="00616270"/>
    <w:rsid w:val="00617053"/>
    <w:rsid w:val="006172DE"/>
    <w:rsid w:val="00617E6E"/>
    <w:rsid w:val="006248DC"/>
    <w:rsid w:val="00625B8F"/>
    <w:rsid w:val="006270AC"/>
    <w:rsid w:val="00627826"/>
    <w:rsid w:val="00631CF4"/>
    <w:rsid w:val="006332ED"/>
    <w:rsid w:val="0063413E"/>
    <w:rsid w:val="0064248C"/>
    <w:rsid w:val="00642566"/>
    <w:rsid w:val="00642F3F"/>
    <w:rsid w:val="006435F0"/>
    <w:rsid w:val="0064427A"/>
    <w:rsid w:val="00645031"/>
    <w:rsid w:val="00647453"/>
    <w:rsid w:val="00650F89"/>
    <w:rsid w:val="00650FFD"/>
    <w:rsid w:val="0065195A"/>
    <w:rsid w:val="00651A0B"/>
    <w:rsid w:val="00652363"/>
    <w:rsid w:val="0065322B"/>
    <w:rsid w:val="00653C6E"/>
    <w:rsid w:val="00654CC9"/>
    <w:rsid w:val="00656412"/>
    <w:rsid w:val="0065664A"/>
    <w:rsid w:val="00656790"/>
    <w:rsid w:val="00660763"/>
    <w:rsid w:val="00662D0A"/>
    <w:rsid w:val="00663738"/>
    <w:rsid w:val="0066377E"/>
    <w:rsid w:val="00666055"/>
    <w:rsid w:val="006706BA"/>
    <w:rsid w:val="00671209"/>
    <w:rsid w:val="0067211C"/>
    <w:rsid w:val="00672A20"/>
    <w:rsid w:val="006733C5"/>
    <w:rsid w:val="006733F3"/>
    <w:rsid w:val="0067537F"/>
    <w:rsid w:val="00676500"/>
    <w:rsid w:val="00676EE9"/>
    <w:rsid w:val="0067767F"/>
    <w:rsid w:val="00681215"/>
    <w:rsid w:val="006846B3"/>
    <w:rsid w:val="0068639E"/>
    <w:rsid w:val="00686C7E"/>
    <w:rsid w:val="0068741B"/>
    <w:rsid w:val="00690F2C"/>
    <w:rsid w:val="00691812"/>
    <w:rsid w:val="006918BD"/>
    <w:rsid w:val="006921D0"/>
    <w:rsid w:val="00692C6D"/>
    <w:rsid w:val="00692CF5"/>
    <w:rsid w:val="00693CF0"/>
    <w:rsid w:val="00695A44"/>
    <w:rsid w:val="00697240"/>
    <w:rsid w:val="006A1B45"/>
    <w:rsid w:val="006A3A82"/>
    <w:rsid w:val="006A6CFC"/>
    <w:rsid w:val="006A7D6B"/>
    <w:rsid w:val="006B421C"/>
    <w:rsid w:val="006B4BDB"/>
    <w:rsid w:val="006C2527"/>
    <w:rsid w:val="006C7855"/>
    <w:rsid w:val="006D0F7E"/>
    <w:rsid w:val="006D1DC9"/>
    <w:rsid w:val="006D2C26"/>
    <w:rsid w:val="006D2D88"/>
    <w:rsid w:val="006D7484"/>
    <w:rsid w:val="006D786A"/>
    <w:rsid w:val="006D7B87"/>
    <w:rsid w:val="006E53F7"/>
    <w:rsid w:val="006E5A10"/>
    <w:rsid w:val="006E66CA"/>
    <w:rsid w:val="006F0CB1"/>
    <w:rsid w:val="006F126C"/>
    <w:rsid w:val="006F2A2E"/>
    <w:rsid w:val="006F2B4B"/>
    <w:rsid w:val="006F39CB"/>
    <w:rsid w:val="006F3B49"/>
    <w:rsid w:val="00701082"/>
    <w:rsid w:val="00701E2B"/>
    <w:rsid w:val="00702CAF"/>
    <w:rsid w:val="00704A2F"/>
    <w:rsid w:val="007126B5"/>
    <w:rsid w:val="00713E41"/>
    <w:rsid w:val="00714224"/>
    <w:rsid w:val="00717923"/>
    <w:rsid w:val="007179AB"/>
    <w:rsid w:val="00720A80"/>
    <w:rsid w:val="00720D6D"/>
    <w:rsid w:val="00721323"/>
    <w:rsid w:val="00721C81"/>
    <w:rsid w:val="00721EAF"/>
    <w:rsid w:val="00722072"/>
    <w:rsid w:val="00722A62"/>
    <w:rsid w:val="00723F65"/>
    <w:rsid w:val="00732E2F"/>
    <w:rsid w:val="00732E80"/>
    <w:rsid w:val="0073341C"/>
    <w:rsid w:val="00737DEF"/>
    <w:rsid w:val="00737FF9"/>
    <w:rsid w:val="0074026A"/>
    <w:rsid w:val="00740C81"/>
    <w:rsid w:val="00740C8F"/>
    <w:rsid w:val="00741A40"/>
    <w:rsid w:val="0074262F"/>
    <w:rsid w:val="00745B78"/>
    <w:rsid w:val="00745DEB"/>
    <w:rsid w:val="00747AD3"/>
    <w:rsid w:val="00751472"/>
    <w:rsid w:val="00754228"/>
    <w:rsid w:val="00755720"/>
    <w:rsid w:val="00755CDD"/>
    <w:rsid w:val="00756217"/>
    <w:rsid w:val="00757D97"/>
    <w:rsid w:val="007600C9"/>
    <w:rsid w:val="00760A44"/>
    <w:rsid w:val="007637DD"/>
    <w:rsid w:val="007640C0"/>
    <w:rsid w:val="00765287"/>
    <w:rsid w:val="00771984"/>
    <w:rsid w:val="00771A85"/>
    <w:rsid w:val="00771E22"/>
    <w:rsid w:val="0077406B"/>
    <w:rsid w:val="00774571"/>
    <w:rsid w:val="00774ED2"/>
    <w:rsid w:val="00775E1E"/>
    <w:rsid w:val="0077636F"/>
    <w:rsid w:val="00776DFA"/>
    <w:rsid w:val="00780343"/>
    <w:rsid w:val="007822B3"/>
    <w:rsid w:val="0078325F"/>
    <w:rsid w:val="007833E8"/>
    <w:rsid w:val="00783E01"/>
    <w:rsid w:val="007847B4"/>
    <w:rsid w:val="00786072"/>
    <w:rsid w:val="007873E0"/>
    <w:rsid w:val="007876FC"/>
    <w:rsid w:val="007912F4"/>
    <w:rsid w:val="00793B16"/>
    <w:rsid w:val="0079461E"/>
    <w:rsid w:val="00795D0B"/>
    <w:rsid w:val="00797AEE"/>
    <w:rsid w:val="007A435C"/>
    <w:rsid w:val="007A4622"/>
    <w:rsid w:val="007A5753"/>
    <w:rsid w:val="007B0268"/>
    <w:rsid w:val="007B0686"/>
    <w:rsid w:val="007B19A4"/>
    <w:rsid w:val="007B42E9"/>
    <w:rsid w:val="007B53C8"/>
    <w:rsid w:val="007B6FFA"/>
    <w:rsid w:val="007B70CB"/>
    <w:rsid w:val="007B769B"/>
    <w:rsid w:val="007C011B"/>
    <w:rsid w:val="007C0FAD"/>
    <w:rsid w:val="007C20D1"/>
    <w:rsid w:val="007C2B39"/>
    <w:rsid w:val="007C7385"/>
    <w:rsid w:val="007D0077"/>
    <w:rsid w:val="007D181B"/>
    <w:rsid w:val="007D1987"/>
    <w:rsid w:val="007D2CEC"/>
    <w:rsid w:val="007D3D4B"/>
    <w:rsid w:val="007D490A"/>
    <w:rsid w:val="007D7C64"/>
    <w:rsid w:val="007E06D6"/>
    <w:rsid w:val="007E0D72"/>
    <w:rsid w:val="007E16D4"/>
    <w:rsid w:val="007E3EA1"/>
    <w:rsid w:val="007E4939"/>
    <w:rsid w:val="007E67FD"/>
    <w:rsid w:val="007F058C"/>
    <w:rsid w:val="007F0FFC"/>
    <w:rsid w:val="007F1000"/>
    <w:rsid w:val="007F4F1A"/>
    <w:rsid w:val="00800715"/>
    <w:rsid w:val="0080263C"/>
    <w:rsid w:val="00804C98"/>
    <w:rsid w:val="00812B0E"/>
    <w:rsid w:val="0081462D"/>
    <w:rsid w:val="00814832"/>
    <w:rsid w:val="00815A36"/>
    <w:rsid w:val="0082180B"/>
    <w:rsid w:val="00822DE8"/>
    <w:rsid w:val="00823472"/>
    <w:rsid w:val="00830436"/>
    <w:rsid w:val="00835308"/>
    <w:rsid w:val="00842AB7"/>
    <w:rsid w:val="0085141C"/>
    <w:rsid w:val="00851A27"/>
    <w:rsid w:val="00852384"/>
    <w:rsid w:val="0085559A"/>
    <w:rsid w:val="00856844"/>
    <w:rsid w:val="00856B42"/>
    <w:rsid w:val="008577B6"/>
    <w:rsid w:val="00864BDA"/>
    <w:rsid w:val="0086524D"/>
    <w:rsid w:val="00866726"/>
    <w:rsid w:val="00866A55"/>
    <w:rsid w:val="008678AE"/>
    <w:rsid w:val="00870B4B"/>
    <w:rsid w:val="00870ECB"/>
    <w:rsid w:val="00872A21"/>
    <w:rsid w:val="00873C5D"/>
    <w:rsid w:val="00875A46"/>
    <w:rsid w:val="008762A5"/>
    <w:rsid w:val="00876539"/>
    <w:rsid w:val="00880295"/>
    <w:rsid w:val="0088305E"/>
    <w:rsid w:val="00883916"/>
    <w:rsid w:val="00883FBA"/>
    <w:rsid w:val="00884A86"/>
    <w:rsid w:val="008854A0"/>
    <w:rsid w:val="008857E0"/>
    <w:rsid w:val="00887D81"/>
    <w:rsid w:val="00890D6B"/>
    <w:rsid w:val="00891031"/>
    <w:rsid w:val="00892973"/>
    <w:rsid w:val="008A18B7"/>
    <w:rsid w:val="008A3BB8"/>
    <w:rsid w:val="008A7B34"/>
    <w:rsid w:val="008B03A5"/>
    <w:rsid w:val="008B348E"/>
    <w:rsid w:val="008B610D"/>
    <w:rsid w:val="008B6CA7"/>
    <w:rsid w:val="008B79BB"/>
    <w:rsid w:val="008C1728"/>
    <w:rsid w:val="008C266F"/>
    <w:rsid w:val="008C3A6B"/>
    <w:rsid w:val="008C5524"/>
    <w:rsid w:val="008C6B65"/>
    <w:rsid w:val="008C6E91"/>
    <w:rsid w:val="008C7592"/>
    <w:rsid w:val="008D041B"/>
    <w:rsid w:val="008D0768"/>
    <w:rsid w:val="008D0833"/>
    <w:rsid w:val="008D280F"/>
    <w:rsid w:val="008D5E1B"/>
    <w:rsid w:val="008D7B0C"/>
    <w:rsid w:val="008E1C93"/>
    <w:rsid w:val="008E2C5B"/>
    <w:rsid w:val="008E546F"/>
    <w:rsid w:val="008E5AD6"/>
    <w:rsid w:val="008E769A"/>
    <w:rsid w:val="008F1886"/>
    <w:rsid w:val="008F2FBF"/>
    <w:rsid w:val="008F5544"/>
    <w:rsid w:val="008F5B45"/>
    <w:rsid w:val="008F7A35"/>
    <w:rsid w:val="00900221"/>
    <w:rsid w:val="00900B55"/>
    <w:rsid w:val="00903C5F"/>
    <w:rsid w:val="00904061"/>
    <w:rsid w:val="009040F2"/>
    <w:rsid w:val="00904300"/>
    <w:rsid w:val="00905B6A"/>
    <w:rsid w:val="00910098"/>
    <w:rsid w:val="00912CD0"/>
    <w:rsid w:val="009131B7"/>
    <w:rsid w:val="009133ED"/>
    <w:rsid w:val="009160B2"/>
    <w:rsid w:val="0091699A"/>
    <w:rsid w:val="00916EB7"/>
    <w:rsid w:val="00917E3C"/>
    <w:rsid w:val="00920D3E"/>
    <w:rsid w:val="00921590"/>
    <w:rsid w:val="00925F7E"/>
    <w:rsid w:val="00926CC5"/>
    <w:rsid w:val="00931159"/>
    <w:rsid w:val="0093227D"/>
    <w:rsid w:val="0093691C"/>
    <w:rsid w:val="00937524"/>
    <w:rsid w:val="00942A51"/>
    <w:rsid w:val="00945E32"/>
    <w:rsid w:val="00947375"/>
    <w:rsid w:val="00954752"/>
    <w:rsid w:val="00954E03"/>
    <w:rsid w:val="00956F5E"/>
    <w:rsid w:val="00960703"/>
    <w:rsid w:val="00960FEC"/>
    <w:rsid w:val="009614DD"/>
    <w:rsid w:val="00961A09"/>
    <w:rsid w:val="00963579"/>
    <w:rsid w:val="00964669"/>
    <w:rsid w:val="0096556B"/>
    <w:rsid w:val="00971D1D"/>
    <w:rsid w:val="00974F49"/>
    <w:rsid w:val="00976DE3"/>
    <w:rsid w:val="00982B68"/>
    <w:rsid w:val="00982EBE"/>
    <w:rsid w:val="00984D0E"/>
    <w:rsid w:val="0098545F"/>
    <w:rsid w:val="009861E1"/>
    <w:rsid w:val="0098706C"/>
    <w:rsid w:val="00987B0D"/>
    <w:rsid w:val="00991141"/>
    <w:rsid w:val="00991B70"/>
    <w:rsid w:val="00992303"/>
    <w:rsid w:val="00992903"/>
    <w:rsid w:val="009947D2"/>
    <w:rsid w:val="009950AC"/>
    <w:rsid w:val="00997F1C"/>
    <w:rsid w:val="009A0558"/>
    <w:rsid w:val="009A064C"/>
    <w:rsid w:val="009A2552"/>
    <w:rsid w:val="009A36D0"/>
    <w:rsid w:val="009A725E"/>
    <w:rsid w:val="009A7EEC"/>
    <w:rsid w:val="009B00E9"/>
    <w:rsid w:val="009B02E4"/>
    <w:rsid w:val="009B2C19"/>
    <w:rsid w:val="009B2E91"/>
    <w:rsid w:val="009B3DC9"/>
    <w:rsid w:val="009B51F4"/>
    <w:rsid w:val="009B7C30"/>
    <w:rsid w:val="009C0A3F"/>
    <w:rsid w:val="009C49F9"/>
    <w:rsid w:val="009C525E"/>
    <w:rsid w:val="009C6631"/>
    <w:rsid w:val="009D15CD"/>
    <w:rsid w:val="009D173B"/>
    <w:rsid w:val="009D1E5B"/>
    <w:rsid w:val="009D21C0"/>
    <w:rsid w:val="009D3086"/>
    <w:rsid w:val="009D3663"/>
    <w:rsid w:val="009D4380"/>
    <w:rsid w:val="009D5D29"/>
    <w:rsid w:val="009D6A28"/>
    <w:rsid w:val="009D7FD6"/>
    <w:rsid w:val="009E0C76"/>
    <w:rsid w:val="009E6358"/>
    <w:rsid w:val="009E6AAE"/>
    <w:rsid w:val="009F24D7"/>
    <w:rsid w:val="009F671E"/>
    <w:rsid w:val="009F6CBA"/>
    <w:rsid w:val="009F6E5E"/>
    <w:rsid w:val="009F7571"/>
    <w:rsid w:val="00A01C2C"/>
    <w:rsid w:val="00A03106"/>
    <w:rsid w:val="00A06D11"/>
    <w:rsid w:val="00A12A7D"/>
    <w:rsid w:val="00A1411E"/>
    <w:rsid w:val="00A15723"/>
    <w:rsid w:val="00A15AC5"/>
    <w:rsid w:val="00A15FE7"/>
    <w:rsid w:val="00A16265"/>
    <w:rsid w:val="00A2555A"/>
    <w:rsid w:val="00A25EE6"/>
    <w:rsid w:val="00A30EE1"/>
    <w:rsid w:val="00A3232F"/>
    <w:rsid w:val="00A32C73"/>
    <w:rsid w:val="00A337E7"/>
    <w:rsid w:val="00A34EFE"/>
    <w:rsid w:val="00A35758"/>
    <w:rsid w:val="00A377A4"/>
    <w:rsid w:val="00A379AB"/>
    <w:rsid w:val="00A37B8F"/>
    <w:rsid w:val="00A41AE5"/>
    <w:rsid w:val="00A41C23"/>
    <w:rsid w:val="00A41E98"/>
    <w:rsid w:val="00A433F5"/>
    <w:rsid w:val="00A46FC8"/>
    <w:rsid w:val="00A473A5"/>
    <w:rsid w:val="00A4760A"/>
    <w:rsid w:val="00A50DF6"/>
    <w:rsid w:val="00A5117C"/>
    <w:rsid w:val="00A512FD"/>
    <w:rsid w:val="00A5157E"/>
    <w:rsid w:val="00A530C3"/>
    <w:rsid w:val="00A538A7"/>
    <w:rsid w:val="00A57CD0"/>
    <w:rsid w:val="00A61636"/>
    <w:rsid w:val="00A62BD3"/>
    <w:rsid w:val="00A6469B"/>
    <w:rsid w:val="00A6549D"/>
    <w:rsid w:val="00A677A9"/>
    <w:rsid w:val="00A72326"/>
    <w:rsid w:val="00A7349D"/>
    <w:rsid w:val="00A754AF"/>
    <w:rsid w:val="00A77F7D"/>
    <w:rsid w:val="00A82007"/>
    <w:rsid w:val="00A84B42"/>
    <w:rsid w:val="00A85E56"/>
    <w:rsid w:val="00A86898"/>
    <w:rsid w:val="00A87BF6"/>
    <w:rsid w:val="00A909ED"/>
    <w:rsid w:val="00A90EF5"/>
    <w:rsid w:val="00A9299F"/>
    <w:rsid w:val="00A9351D"/>
    <w:rsid w:val="00A93597"/>
    <w:rsid w:val="00A948D5"/>
    <w:rsid w:val="00A94C96"/>
    <w:rsid w:val="00A94F35"/>
    <w:rsid w:val="00A969D9"/>
    <w:rsid w:val="00A97049"/>
    <w:rsid w:val="00A97728"/>
    <w:rsid w:val="00A9793E"/>
    <w:rsid w:val="00AA3D34"/>
    <w:rsid w:val="00AA4AE9"/>
    <w:rsid w:val="00AA57E5"/>
    <w:rsid w:val="00AA6A6E"/>
    <w:rsid w:val="00AA72FA"/>
    <w:rsid w:val="00AB264F"/>
    <w:rsid w:val="00AB28E2"/>
    <w:rsid w:val="00AB35BE"/>
    <w:rsid w:val="00AB41EE"/>
    <w:rsid w:val="00AB43F5"/>
    <w:rsid w:val="00AB4859"/>
    <w:rsid w:val="00AB4EC8"/>
    <w:rsid w:val="00AC0EC5"/>
    <w:rsid w:val="00AC16D9"/>
    <w:rsid w:val="00AC34F3"/>
    <w:rsid w:val="00AC40C7"/>
    <w:rsid w:val="00AC46E0"/>
    <w:rsid w:val="00AC56BC"/>
    <w:rsid w:val="00AD031A"/>
    <w:rsid w:val="00AD1263"/>
    <w:rsid w:val="00AD1BF5"/>
    <w:rsid w:val="00AD3C18"/>
    <w:rsid w:val="00AD3EA1"/>
    <w:rsid w:val="00AD55D1"/>
    <w:rsid w:val="00AD6C9C"/>
    <w:rsid w:val="00AE0A6F"/>
    <w:rsid w:val="00AE3383"/>
    <w:rsid w:val="00AE685E"/>
    <w:rsid w:val="00AE7974"/>
    <w:rsid w:val="00AE7981"/>
    <w:rsid w:val="00AF068C"/>
    <w:rsid w:val="00AF4A4C"/>
    <w:rsid w:val="00AF61F5"/>
    <w:rsid w:val="00AF74F3"/>
    <w:rsid w:val="00AF7D5F"/>
    <w:rsid w:val="00B000C9"/>
    <w:rsid w:val="00B01D8A"/>
    <w:rsid w:val="00B03FA5"/>
    <w:rsid w:val="00B05623"/>
    <w:rsid w:val="00B0577A"/>
    <w:rsid w:val="00B05933"/>
    <w:rsid w:val="00B05B4F"/>
    <w:rsid w:val="00B06D06"/>
    <w:rsid w:val="00B119A9"/>
    <w:rsid w:val="00B12E73"/>
    <w:rsid w:val="00B13E95"/>
    <w:rsid w:val="00B148F8"/>
    <w:rsid w:val="00B17121"/>
    <w:rsid w:val="00B20711"/>
    <w:rsid w:val="00B20B10"/>
    <w:rsid w:val="00B22920"/>
    <w:rsid w:val="00B260A6"/>
    <w:rsid w:val="00B27673"/>
    <w:rsid w:val="00B32341"/>
    <w:rsid w:val="00B33AA8"/>
    <w:rsid w:val="00B407FB"/>
    <w:rsid w:val="00B40DA8"/>
    <w:rsid w:val="00B420A4"/>
    <w:rsid w:val="00B44075"/>
    <w:rsid w:val="00B467E5"/>
    <w:rsid w:val="00B46FB2"/>
    <w:rsid w:val="00B53217"/>
    <w:rsid w:val="00B532BF"/>
    <w:rsid w:val="00B53E48"/>
    <w:rsid w:val="00B54843"/>
    <w:rsid w:val="00B555DD"/>
    <w:rsid w:val="00B5597F"/>
    <w:rsid w:val="00B565AE"/>
    <w:rsid w:val="00B56B95"/>
    <w:rsid w:val="00B56DDB"/>
    <w:rsid w:val="00B5738E"/>
    <w:rsid w:val="00B612F5"/>
    <w:rsid w:val="00B65FE1"/>
    <w:rsid w:val="00B739C6"/>
    <w:rsid w:val="00B74BC0"/>
    <w:rsid w:val="00B759E2"/>
    <w:rsid w:val="00B76AC9"/>
    <w:rsid w:val="00B80E9C"/>
    <w:rsid w:val="00B82430"/>
    <w:rsid w:val="00B83ED2"/>
    <w:rsid w:val="00B849E3"/>
    <w:rsid w:val="00B852B8"/>
    <w:rsid w:val="00B86737"/>
    <w:rsid w:val="00B8767A"/>
    <w:rsid w:val="00B908E5"/>
    <w:rsid w:val="00B91412"/>
    <w:rsid w:val="00B91DE9"/>
    <w:rsid w:val="00B92852"/>
    <w:rsid w:val="00B9446B"/>
    <w:rsid w:val="00B94FDC"/>
    <w:rsid w:val="00B966EE"/>
    <w:rsid w:val="00BA06B3"/>
    <w:rsid w:val="00BA0D69"/>
    <w:rsid w:val="00BA287D"/>
    <w:rsid w:val="00BA30C6"/>
    <w:rsid w:val="00BA3BB3"/>
    <w:rsid w:val="00BA4400"/>
    <w:rsid w:val="00BA4F00"/>
    <w:rsid w:val="00BA5865"/>
    <w:rsid w:val="00BA6ECB"/>
    <w:rsid w:val="00BA77BF"/>
    <w:rsid w:val="00BA7988"/>
    <w:rsid w:val="00BB219C"/>
    <w:rsid w:val="00BB3103"/>
    <w:rsid w:val="00BB47A7"/>
    <w:rsid w:val="00BB573C"/>
    <w:rsid w:val="00BB7CA2"/>
    <w:rsid w:val="00BC36C5"/>
    <w:rsid w:val="00BC37FD"/>
    <w:rsid w:val="00BC4F4E"/>
    <w:rsid w:val="00BC59E6"/>
    <w:rsid w:val="00BC5D46"/>
    <w:rsid w:val="00BC6D4E"/>
    <w:rsid w:val="00BD048B"/>
    <w:rsid w:val="00BD2FDE"/>
    <w:rsid w:val="00BD423B"/>
    <w:rsid w:val="00BD423E"/>
    <w:rsid w:val="00BD4295"/>
    <w:rsid w:val="00BE03BC"/>
    <w:rsid w:val="00BE179E"/>
    <w:rsid w:val="00BE1CD0"/>
    <w:rsid w:val="00BE2E0C"/>
    <w:rsid w:val="00BE41B7"/>
    <w:rsid w:val="00BE6033"/>
    <w:rsid w:val="00BE6118"/>
    <w:rsid w:val="00BE6C7E"/>
    <w:rsid w:val="00BE711F"/>
    <w:rsid w:val="00BF0EE4"/>
    <w:rsid w:val="00BF197E"/>
    <w:rsid w:val="00BF2C16"/>
    <w:rsid w:val="00BF2DF8"/>
    <w:rsid w:val="00BF39BA"/>
    <w:rsid w:val="00BF4945"/>
    <w:rsid w:val="00BF50B0"/>
    <w:rsid w:val="00BF7107"/>
    <w:rsid w:val="00BF7E97"/>
    <w:rsid w:val="00C00B36"/>
    <w:rsid w:val="00C02181"/>
    <w:rsid w:val="00C0257E"/>
    <w:rsid w:val="00C06463"/>
    <w:rsid w:val="00C06A86"/>
    <w:rsid w:val="00C107FE"/>
    <w:rsid w:val="00C11383"/>
    <w:rsid w:val="00C12D6C"/>
    <w:rsid w:val="00C13727"/>
    <w:rsid w:val="00C13F14"/>
    <w:rsid w:val="00C1525E"/>
    <w:rsid w:val="00C15C4F"/>
    <w:rsid w:val="00C16163"/>
    <w:rsid w:val="00C178BF"/>
    <w:rsid w:val="00C20F84"/>
    <w:rsid w:val="00C2519A"/>
    <w:rsid w:val="00C252E2"/>
    <w:rsid w:val="00C25320"/>
    <w:rsid w:val="00C26EE0"/>
    <w:rsid w:val="00C2720D"/>
    <w:rsid w:val="00C2772E"/>
    <w:rsid w:val="00C27803"/>
    <w:rsid w:val="00C3074D"/>
    <w:rsid w:val="00C30E5A"/>
    <w:rsid w:val="00C31DC5"/>
    <w:rsid w:val="00C35CBD"/>
    <w:rsid w:val="00C37844"/>
    <w:rsid w:val="00C40B0E"/>
    <w:rsid w:val="00C41989"/>
    <w:rsid w:val="00C47B4D"/>
    <w:rsid w:val="00C51A25"/>
    <w:rsid w:val="00C534EB"/>
    <w:rsid w:val="00C54274"/>
    <w:rsid w:val="00C54F29"/>
    <w:rsid w:val="00C55D1F"/>
    <w:rsid w:val="00C56CE3"/>
    <w:rsid w:val="00C6215A"/>
    <w:rsid w:val="00C64827"/>
    <w:rsid w:val="00C65035"/>
    <w:rsid w:val="00C65A07"/>
    <w:rsid w:val="00C67534"/>
    <w:rsid w:val="00C7090D"/>
    <w:rsid w:val="00C716E4"/>
    <w:rsid w:val="00C72458"/>
    <w:rsid w:val="00C72EF4"/>
    <w:rsid w:val="00C73796"/>
    <w:rsid w:val="00C76290"/>
    <w:rsid w:val="00C76CCA"/>
    <w:rsid w:val="00C818E1"/>
    <w:rsid w:val="00C844F5"/>
    <w:rsid w:val="00C9076D"/>
    <w:rsid w:val="00C9217B"/>
    <w:rsid w:val="00C92C33"/>
    <w:rsid w:val="00C93703"/>
    <w:rsid w:val="00C9406C"/>
    <w:rsid w:val="00C95A9B"/>
    <w:rsid w:val="00C97ABE"/>
    <w:rsid w:val="00CA0B32"/>
    <w:rsid w:val="00CB08DD"/>
    <w:rsid w:val="00CB1E2E"/>
    <w:rsid w:val="00CB2712"/>
    <w:rsid w:val="00CB3874"/>
    <w:rsid w:val="00CB3E4A"/>
    <w:rsid w:val="00CB53AF"/>
    <w:rsid w:val="00CB57F0"/>
    <w:rsid w:val="00CB7288"/>
    <w:rsid w:val="00CC4D6D"/>
    <w:rsid w:val="00CC5487"/>
    <w:rsid w:val="00CC5CEE"/>
    <w:rsid w:val="00CC7121"/>
    <w:rsid w:val="00CC7560"/>
    <w:rsid w:val="00CC7D6E"/>
    <w:rsid w:val="00CD13F4"/>
    <w:rsid w:val="00CD3E75"/>
    <w:rsid w:val="00CD544A"/>
    <w:rsid w:val="00CD5EDF"/>
    <w:rsid w:val="00CE3D96"/>
    <w:rsid w:val="00CE4799"/>
    <w:rsid w:val="00CE51D3"/>
    <w:rsid w:val="00CE52CA"/>
    <w:rsid w:val="00CF3CBF"/>
    <w:rsid w:val="00CF3F93"/>
    <w:rsid w:val="00CF3FFB"/>
    <w:rsid w:val="00CF65A0"/>
    <w:rsid w:val="00D01457"/>
    <w:rsid w:val="00D02DFD"/>
    <w:rsid w:val="00D0496C"/>
    <w:rsid w:val="00D11925"/>
    <w:rsid w:val="00D13F6D"/>
    <w:rsid w:val="00D15859"/>
    <w:rsid w:val="00D16DEC"/>
    <w:rsid w:val="00D179E2"/>
    <w:rsid w:val="00D17D37"/>
    <w:rsid w:val="00D20AB3"/>
    <w:rsid w:val="00D22221"/>
    <w:rsid w:val="00D23CC7"/>
    <w:rsid w:val="00D23EED"/>
    <w:rsid w:val="00D24567"/>
    <w:rsid w:val="00D24B22"/>
    <w:rsid w:val="00D3345E"/>
    <w:rsid w:val="00D33E1B"/>
    <w:rsid w:val="00D36A2B"/>
    <w:rsid w:val="00D4170E"/>
    <w:rsid w:val="00D419BE"/>
    <w:rsid w:val="00D420BC"/>
    <w:rsid w:val="00D42AFC"/>
    <w:rsid w:val="00D4464C"/>
    <w:rsid w:val="00D4513E"/>
    <w:rsid w:val="00D46A2F"/>
    <w:rsid w:val="00D47FA0"/>
    <w:rsid w:val="00D500D5"/>
    <w:rsid w:val="00D50D82"/>
    <w:rsid w:val="00D519E3"/>
    <w:rsid w:val="00D53521"/>
    <w:rsid w:val="00D53584"/>
    <w:rsid w:val="00D5362E"/>
    <w:rsid w:val="00D53B2A"/>
    <w:rsid w:val="00D54AEE"/>
    <w:rsid w:val="00D54B85"/>
    <w:rsid w:val="00D6164A"/>
    <w:rsid w:val="00D622DF"/>
    <w:rsid w:val="00D645E5"/>
    <w:rsid w:val="00D64FEB"/>
    <w:rsid w:val="00D664C8"/>
    <w:rsid w:val="00D66C3C"/>
    <w:rsid w:val="00D66C6F"/>
    <w:rsid w:val="00D71AEC"/>
    <w:rsid w:val="00D722C2"/>
    <w:rsid w:val="00D7349C"/>
    <w:rsid w:val="00D77E21"/>
    <w:rsid w:val="00D80D45"/>
    <w:rsid w:val="00D817B6"/>
    <w:rsid w:val="00D81DF3"/>
    <w:rsid w:val="00D82882"/>
    <w:rsid w:val="00D82AA9"/>
    <w:rsid w:val="00D83AF4"/>
    <w:rsid w:val="00D84ADD"/>
    <w:rsid w:val="00D85F7F"/>
    <w:rsid w:val="00D860CF"/>
    <w:rsid w:val="00D86898"/>
    <w:rsid w:val="00D87206"/>
    <w:rsid w:val="00D902BB"/>
    <w:rsid w:val="00D917B7"/>
    <w:rsid w:val="00D93566"/>
    <w:rsid w:val="00D94281"/>
    <w:rsid w:val="00D95721"/>
    <w:rsid w:val="00D96D80"/>
    <w:rsid w:val="00DA1CA5"/>
    <w:rsid w:val="00DA2AAF"/>
    <w:rsid w:val="00DA2D03"/>
    <w:rsid w:val="00DA3969"/>
    <w:rsid w:val="00DA67E0"/>
    <w:rsid w:val="00DA7F79"/>
    <w:rsid w:val="00DB2A51"/>
    <w:rsid w:val="00DB3BFF"/>
    <w:rsid w:val="00DB439A"/>
    <w:rsid w:val="00DB6FB3"/>
    <w:rsid w:val="00DC19F1"/>
    <w:rsid w:val="00DC29A8"/>
    <w:rsid w:val="00DC3582"/>
    <w:rsid w:val="00DC5B56"/>
    <w:rsid w:val="00DC622E"/>
    <w:rsid w:val="00DD0665"/>
    <w:rsid w:val="00DD1D09"/>
    <w:rsid w:val="00DD34F9"/>
    <w:rsid w:val="00DD53CD"/>
    <w:rsid w:val="00DE2F6C"/>
    <w:rsid w:val="00DE439E"/>
    <w:rsid w:val="00DE6CDA"/>
    <w:rsid w:val="00DF3818"/>
    <w:rsid w:val="00DF43A7"/>
    <w:rsid w:val="00DF6281"/>
    <w:rsid w:val="00E00613"/>
    <w:rsid w:val="00E0065A"/>
    <w:rsid w:val="00E018B9"/>
    <w:rsid w:val="00E039CB"/>
    <w:rsid w:val="00E07C8A"/>
    <w:rsid w:val="00E12346"/>
    <w:rsid w:val="00E12738"/>
    <w:rsid w:val="00E1408D"/>
    <w:rsid w:val="00E16227"/>
    <w:rsid w:val="00E20333"/>
    <w:rsid w:val="00E21149"/>
    <w:rsid w:val="00E21229"/>
    <w:rsid w:val="00E23C83"/>
    <w:rsid w:val="00E3044B"/>
    <w:rsid w:val="00E306B7"/>
    <w:rsid w:val="00E32287"/>
    <w:rsid w:val="00E329D4"/>
    <w:rsid w:val="00E407CD"/>
    <w:rsid w:val="00E409BE"/>
    <w:rsid w:val="00E431A9"/>
    <w:rsid w:val="00E45D20"/>
    <w:rsid w:val="00E47484"/>
    <w:rsid w:val="00E51235"/>
    <w:rsid w:val="00E5132E"/>
    <w:rsid w:val="00E51793"/>
    <w:rsid w:val="00E53DB5"/>
    <w:rsid w:val="00E54895"/>
    <w:rsid w:val="00E5590F"/>
    <w:rsid w:val="00E5595F"/>
    <w:rsid w:val="00E566E7"/>
    <w:rsid w:val="00E628E0"/>
    <w:rsid w:val="00E63A62"/>
    <w:rsid w:val="00E63C4C"/>
    <w:rsid w:val="00E66E25"/>
    <w:rsid w:val="00E704C6"/>
    <w:rsid w:val="00E70E17"/>
    <w:rsid w:val="00E72157"/>
    <w:rsid w:val="00E7265E"/>
    <w:rsid w:val="00E75C5B"/>
    <w:rsid w:val="00E7627F"/>
    <w:rsid w:val="00E76A54"/>
    <w:rsid w:val="00E77FDA"/>
    <w:rsid w:val="00E80A6E"/>
    <w:rsid w:val="00E80EA8"/>
    <w:rsid w:val="00E82AAC"/>
    <w:rsid w:val="00E879D6"/>
    <w:rsid w:val="00E87A55"/>
    <w:rsid w:val="00E90770"/>
    <w:rsid w:val="00E97C43"/>
    <w:rsid w:val="00EA198D"/>
    <w:rsid w:val="00EA309D"/>
    <w:rsid w:val="00EA3A9A"/>
    <w:rsid w:val="00EA7E5A"/>
    <w:rsid w:val="00EB35C3"/>
    <w:rsid w:val="00EB3913"/>
    <w:rsid w:val="00EB49CC"/>
    <w:rsid w:val="00EB504E"/>
    <w:rsid w:val="00EB53BC"/>
    <w:rsid w:val="00EB546C"/>
    <w:rsid w:val="00EB56C6"/>
    <w:rsid w:val="00EB68A3"/>
    <w:rsid w:val="00EB7ED2"/>
    <w:rsid w:val="00EB7F80"/>
    <w:rsid w:val="00EC4B5B"/>
    <w:rsid w:val="00EC6096"/>
    <w:rsid w:val="00EC7E5D"/>
    <w:rsid w:val="00ED0C28"/>
    <w:rsid w:val="00ED1A21"/>
    <w:rsid w:val="00ED32F0"/>
    <w:rsid w:val="00ED4967"/>
    <w:rsid w:val="00ED52B1"/>
    <w:rsid w:val="00ED5902"/>
    <w:rsid w:val="00ED5C5B"/>
    <w:rsid w:val="00ED6655"/>
    <w:rsid w:val="00ED66AA"/>
    <w:rsid w:val="00ED7A61"/>
    <w:rsid w:val="00EE163B"/>
    <w:rsid w:val="00EE2B3C"/>
    <w:rsid w:val="00EE33B5"/>
    <w:rsid w:val="00EE4546"/>
    <w:rsid w:val="00EE53FA"/>
    <w:rsid w:val="00EE705F"/>
    <w:rsid w:val="00EF0CAE"/>
    <w:rsid w:val="00EF12CE"/>
    <w:rsid w:val="00EF51F5"/>
    <w:rsid w:val="00EF54A8"/>
    <w:rsid w:val="00EF79D5"/>
    <w:rsid w:val="00EF7E48"/>
    <w:rsid w:val="00F00866"/>
    <w:rsid w:val="00F00868"/>
    <w:rsid w:val="00F02242"/>
    <w:rsid w:val="00F032FE"/>
    <w:rsid w:val="00F03471"/>
    <w:rsid w:val="00F06029"/>
    <w:rsid w:val="00F06EEB"/>
    <w:rsid w:val="00F07185"/>
    <w:rsid w:val="00F07FC1"/>
    <w:rsid w:val="00F12DD6"/>
    <w:rsid w:val="00F13007"/>
    <w:rsid w:val="00F14292"/>
    <w:rsid w:val="00F164FA"/>
    <w:rsid w:val="00F22D52"/>
    <w:rsid w:val="00F2406F"/>
    <w:rsid w:val="00F24ADD"/>
    <w:rsid w:val="00F250ED"/>
    <w:rsid w:val="00F27F93"/>
    <w:rsid w:val="00F303B1"/>
    <w:rsid w:val="00F30921"/>
    <w:rsid w:val="00F316D9"/>
    <w:rsid w:val="00F31B19"/>
    <w:rsid w:val="00F31E23"/>
    <w:rsid w:val="00F340C8"/>
    <w:rsid w:val="00F3482A"/>
    <w:rsid w:val="00F34A5C"/>
    <w:rsid w:val="00F3769A"/>
    <w:rsid w:val="00F45BAE"/>
    <w:rsid w:val="00F46658"/>
    <w:rsid w:val="00F47319"/>
    <w:rsid w:val="00F50C0F"/>
    <w:rsid w:val="00F51781"/>
    <w:rsid w:val="00F527AE"/>
    <w:rsid w:val="00F52B80"/>
    <w:rsid w:val="00F535B8"/>
    <w:rsid w:val="00F55059"/>
    <w:rsid w:val="00F60587"/>
    <w:rsid w:val="00F63549"/>
    <w:rsid w:val="00F63CD9"/>
    <w:rsid w:val="00F663B0"/>
    <w:rsid w:val="00F66AE8"/>
    <w:rsid w:val="00F70903"/>
    <w:rsid w:val="00F72001"/>
    <w:rsid w:val="00F731F3"/>
    <w:rsid w:val="00F73B12"/>
    <w:rsid w:val="00F73CAD"/>
    <w:rsid w:val="00F73F08"/>
    <w:rsid w:val="00F746DB"/>
    <w:rsid w:val="00F75AEA"/>
    <w:rsid w:val="00F76016"/>
    <w:rsid w:val="00F7675B"/>
    <w:rsid w:val="00F81F3B"/>
    <w:rsid w:val="00F834E7"/>
    <w:rsid w:val="00F84B95"/>
    <w:rsid w:val="00F85118"/>
    <w:rsid w:val="00F8541E"/>
    <w:rsid w:val="00F85847"/>
    <w:rsid w:val="00F85A30"/>
    <w:rsid w:val="00F91879"/>
    <w:rsid w:val="00F9626F"/>
    <w:rsid w:val="00F964AF"/>
    <w:rsid w:val="00F9672E"/>
    <w:rsid w:val="00FA0BE6"/>
    <w:rsid w:val="00FA19A3"/>
    <w:rsid w:val="00FA2A4F"/>
    <w:rsid w:val="00FA36D0"/>
    <w:rsid w:val="00FA4527"/>
    <w:rsid w:val="00FA77FA"/>
    <w:rsid w:val="00FB0868"/>
    <w:rsid w:val="00FB2FC5"/>
    <w:rsid w:val="00FB3A83"/>
    <w:rsid w:val="00FC1207"/>
    <w:rsid w:val="00FC3FAD"/>
    <w:rsid w:val="00FC43EE"/>
    <w:rsid w:val="00FC5B14"/>
    <w:rsid w:val="00FC5BA0"/>
    <w:rsid w:val="00FD06E9"/>
    <w:rsid w:val="00FD0B18"/>
    <w:rsid w:val="00FD554A"/>
    <w:rsid w:val="00FD651D"/>
    <w:rsid w:val="00FD7C94"/>
    <w:rsid w:val="00FE0437"/>
    <w:rsid w:val="00FE238C"/>
    <w:rsid w:val="00FE4091"/>
    <w:rsid w:val="00FE40F9"/>
    <w:rsid w:val="00FE50FF"/>
    <w:rsid w:val="00FE613D"/>
    <w:rsid w:val="00FF5F13"/>
    <w:rsid w:val="00FF64C5"/>
    <w:rsid w:val="00FF727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B2EF3BC"/>
  <w15:chartTrackingRefBased/>
  <w15:docId w15:val="{0EE38F0E-A553-450B-A969-700B43690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FC5B14"/>
    <w:pPr>
      <w:jc w:val="both"/>
    </w:pPr>
  </w:style>
  <w:style w:type="paragraph" w:styleId="Nadpis10">
    <w:name w:val="heading 1"/>
    <w:basedOn w:val="Odstavecseseznamem"/>
    <w:next w:val="Normln"/>
    <w:link w:val="Nadpis1Char"/>
    <w:uiPriority w:val="9"/>
    <w:qFormat/>
    <w:rsid w:val="00FC5B14"/>
    <w:pPr>
      <w:ind w:left="0"/>
      <w:outlineLvl w:val="0"/>
    </w:pPr>
    <w:rPr>
      <w:rFonts w:cs="Arial"/>
      <w:b/>
      <w:sz w:val="24"/>
      <w:szCs w:val="24"/>
    </w:rPr>
  </w:style>
  <w:style w:type="paragraph" w:styleId="Nadpis20">
    <w:name w:val="heading 2"/>
    <w:basedOn w:val="Odstavecseseznamem"/>
    <w:next w:val="Normln"/>
    <w:link w:val="Nadpis2Char"/>
    <w:uiPriority w:val="9"/>
    <w:unhideWhenUsed/>
    <w:qFormat/>
    <w:rsid w:val="000C621D"/>
    <w:pPr>
      <w:ind w:left="0"/>
      <w:outlineLvl w:val="1"/>
    </w:pPr>
    <w:rPr>
      <w:rFonts w:cs="Arial"/>
      <w:b/>
      <w:sz w:val="28"/>
    </w:rPr>
  </w:style>
  <w:style w:type="paragraph" w:styleId="Nadpis30">
    <w:name w:val="heading 3"/>
    <w:basedOn w:val="Normln"/>
    <w:next w:val="Normln"/>
    <w:link w:val="Nadpis3Char"/>
    <w:unhideWhenUsed/>
    <w:rsid w:val="00686C7E"/>
    <w:pPr>
      <w:keepNext/>
      <w:keepLines/>
      <w:spacing w:before="40" w:after="120"/>
      <w:outlineLvl w:val="2"/>
    </w:pPr>
    <w:rPr>
      <w:rFonts w:eastAsiaTheme="majorEastAsia" w:cstheme="majorBidi"/>
      <w:smallCaps/>
      <w:sz w:val="24"/>
      <w:szCs w:val="24"/>
    </w:rPr>
  </w:style>
  <w:style w:type="paragraph" w:styleId="Nadpis4">
    <w:name w:val="heading 4"/>
    <w:basedOn w:val="Normln"/>
    <w:next w:val="Normln"/>
    <w:link w:val="Nadpis4Char"/>
    <w:unhideWhenUsed/>
    <w:rsid w:val="00842AB7"/>
    <w:pPr>
      <w:keepNext/>
      <w:keepLines/>
      <w:spacing w:before="40" w:after="0"/>
      <w:outlineLvl w:val="3"/>
    </w:pPr>
  </w:style>
  <w:style w:type="paragraph" w:styleId="Nadpis5">
    <w:name w:val="heading 5"/>
    <w:basedOn w:val="Normln"/>
    <w:next w:val="Text"/>
    <w:link w:val="Nadpis5Char"/>
    <w:rsid w:val="00E51235"/>
    <w:pPr>
      <w:spacing w:after="120" w:line="240" w:lineRule="auto"/>
      <w:ind w:left="1008" w:hanging="1008"/>
      <w:outlineLvl w:val="4"/>
    </w:pPr>
    <w:rPr>
      <w:rFonts w:ascii="Arial Narrow" w:eastAsia="Times New Roman" w:hAnsi="Arial Narrow" w:cs="Times New Roman"/>
      <w:b/>
      <w:bCs/>
      <w:i/>
      <w:iCs/>
      <w:caps/>
      <w:sz w:val="24"/>
      <w:szCs w:val="26"/>
      <w:lang w:eastAsia="cs-CZ"/>
    </w:rPr>
  </w:style>
  <w:style w:type="paragraph" w:styleId="Nadpis6">
    <w:name w:val="heading 6"/>
    <w:basedOn w:val="Normln"/>
    <w:next w:val="Normln"/>
    <w:link w:val="Nadpis6Char"/>
    <w:rsid w:val="00E51235"/>
    <w:pPr>
      <w:spacing w:after="120" w:line="240" w:lineRule="auto"/>
      <w:ind w:left="1152" w:hanging="1152"/>
      <w:outlineLvl w:val="5"/>
    </w:pPr>
    <w:rPr>
      <w:rFonts w:ascii="Arial Narrow" w:eastAsia="Times New Roman" w:hAnsi="Arial Narrow" w:cs="Times New Roman"/>
      <w:b/>
      <w:bCs/>
      <w:i/>
      <w:caps/>
      <w:lang w:eastAsia="cs-CZ"/>
    </w:rPr>
  </w:style>
  <w:style w:type="paragraph" w:styleId="Nadpis7">
    <w:name w:val="heading 7"/>
    <w:basedOn w:val="Normln"/>
    <w:next w:val="Normln"/>
    <w:link w:val="Nadpis7Char"/>
    <w:rsid w:val="00E51235"/>
    <w:pPr>
      <w:keepNext/>
      <w:spacing w:after="120" w:line="240" w:lineRule="auto"/>
      <w:ind w:left="1296" w:hanging="1296"/>
      <w:jc w:val="left"/>
      <w:outlineLvl w:val="6"/>
    </w:pPr>
    <w:rPr>
      <w:rFonts w:ascii="Arial Narrow" w:eastAsia="Times New Roman" w:hAnsi="Arial Narrow" w:cs="Times New Roman"/>
      <w:caps/>
      <w:sz w:val="24"/>
      <w:szCs w:val="20"/>
      <w:lang w:eastAsia="cs-CZ"/>
    </w:rPr>
  </w:style>
  <w:style w:type="paragraph" w:styleId="Nadpis8">
    <w:name w:val="heading 8"/>
    <w:basedOn w:val="Normln"/>
    <w:next w:val="Normln"/>
    <w:link w:val="Nadpis8Char"/>
    <w:rsid w:val="00E51235"/>
    <w:pPr>
      <w:spacing w:after="120" w:line="240" w:lineRule="auto"/>
      <w:ind w:left="1440" w:hanging="1440"/>
      <w:outlineLvl w:val="7"/>
    </w:pPr>
    <w:rPr>
      <w:rFonts w:ascii="Arial Narrow" w:eastAsia="Times New Roman" w:hAnsi="Arial Narrow" w:cs="Times New Roman"/>
      <w:i/>
      <w:iCs/>
      <w:caps/>
      <w:sz w:val="24"/>
      <w:szCs w:val="24"/>
      <w:lang w:eastAsia="cs-CZ"/>
    </w:rPr>
  </w:style>
  <w:style w:type="paragraph" w:styleId="Nadpis9">
    <w:name w:val="heading 9"/>
    <w:basedOn w:val="Normln"/>
    <w:next w:val="Normln"/>
    <w:link w:val="Nadpis9Char"/>
    <w:rsid w:val="00E51235"/>
    <w:pPr>
      <w:spacing w:after="120" w:line="240" w:lineRule="auto"/>
      <w:ind w:left="1584" w:hanging="1584"/>
      <w:outlineLvl w:val="8"/>
    </w:pPr>
    <w:rPr>
      <w:rFonts w:ascii="Arial Narrow" w:eastAsia="Times New Roman" w:hAnsi="Arial Narrow"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FC5B14"/>
    <w:pPr>
      <w:ind w:left="720"/>
      <w:contextualSpacing/>
    </w:pPr>
  </w:style>
  <w:style w:type="character" w:customStyle="1" w:styleId="Nadpis1Char">
    <w:name w:val="Nadpis 1 Char"/>
    <w:basedOn w:val="Standardnpsmoodstavce"/>
    <w:link w:val="Nadpis10"/>
    <w:uiPriority w:val="9"/>
    <w:rsid w:val="00FC5B14"/>
    <w:rPr>
      <w:rFonts w:cs="Arial"/>
      <w:b/>
      <w:sz w:val="24"/>
      <w:szCs w:val="24"/>
    </w:rPr>
  </w:style>
  <w:style w:type="character" w:customStyle="1" w:styleId="Nadpis2Char">
    <w:name w:val="Nadpis 2 Char"/>
    <w:basedOn w:val="Standardnpsmoodstavce"/>
    <w:link w:val="Nadpis20"/>
    <w:uiPriority w:val="9"/>
    <w:rsid w:val="000C621D"/>
    <w:rPr>
      <w:rFonts w:cs="Arial"/>
      <w:b/>
      <w:sz w:val="28"/>
    </w:rPr>
  </w:style>
  <w:style w:type="character" w:customStyle="1" w:styleId="Nadpis3Char">
    <w:name w:val="Nadpis 3 Char"/>
    <w:basedOn w:val="Standardnpsmoodstavce"/>
    <w:link w:val="Nadpis30"/>
    <w:rsid w:val="00686C7E"/>
    <w:rPr>
      <w:rFonts w:eastAsiaTheme="majorEastAsia" w:cstheme="majorBidi"/>
      <w:smallCaps/>
      <w:sz w:val="24"/>
      <w:szCs w:val="24"/>
    </w:rPr>
  </w:style>
  <w:style w:type="character" w:customStyle="1" w:styleId="Nadpis4Char">
    <w:name w:val="Nadpis 4 Char"/>
    <w:basedOn w:val="Standardnpsmoodstavce"/>
    <w:link w:val="Nadpis4"/>
    <w:rsid w:val="00842AB7"/>
  </w:style>
  <w:style w:type="paragraph" w:customStyle="1" w:styleId="Text">
    <w:name w:val="Text"/>
    <w:basedOn w:val="Normln"/>
    <w:link w:val="TextChar"/>
    <w:qFormat/>
    <w:rsid w:val="00EB7F80"/>
    <w:pPr>
      <w:spacing w:after="120" w:line="240" w:lineRule="auto"/>
    </w:pPr>
    <w:rPr>
      <w:rFonts w:ascii="Arial Narrow" w:hAnsi="Arial Narrow"/>
      <w:sz w:val="24"/>
    </w:rPr>
  </w:style>
  <w:style w:type="character" w:customStyle="1" w:styleId="TextChar">
    <w:name w:val="Text Char"/>
    <w:basedOn w:val="Standardnpsmoodstavce"/>
    <w:link w:val="Text"/>
    <w:rsid w:val="00EB7F80"/>
    <w:rPr>
      <w:rFonts w:ascii="Arial Narrow" w:hAnsi="Arial Narrow"/>
      <w:sz w:val="24"/>
    </w:rPr>
  </w:style>
  <w:style w:type="character" w:customStyle="1" w:styleId="Nadpis5Char">
    <w:name w:val="Nadpis 5 Char"/>
    <w:basedOn w:val="Standardnpsmoodstavce"/>
    <w:link w:val="Nadpis5"/>
    <w:rsid w:val="00E51235"/>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E51235"/>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E51235"/>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E51235"/>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E51235"/>
    <w:rPr>
      <w:rFonts w:ascii="Arial Narrow" w:eastAsia="Times New Roman" w:hAnsi="Arial Narrow" w:cs="Arial"/>
      <w:caps/>
      <w:lang w:eastAsia="cs-CZ"/>
    </w:rPr>
  </w:style>
  <w:style w:type="paragraph" w:styleId="Bezmezer">
    <w:name w:val="No Spacing"/>
    <w:uiPriority w:val="1"/>
    <w:qFormat/>
    <w:rsid w:val="00FC5B14"/>
    <w:pPr>
      <w:spacing w:after="0" w:line="240" w:lineRule="auto"/>
    </w:pPr>
  </w:style>
  <w:style w:type="character" w:styleId="Hypertextovodkaz">
    <w:name w:val="Hyperlink"/>
    <w:basedOn w:val="Standardnpsmoodstavce"/>
    <w:uiPriority w:val="99"/>
    <w:unhideWhenUsed/>
    <w:rsid w:val="00FC5B14"/>
    <w:rPr>
      <w:color w:val="0563C1" w:themeColor="hyperlink"/>
      <w:u w:val="single"/>
    </w:rPr>
  </w:style>
  <w:style w:type="paragraph" w:styleId="Podnadpis">
    <w:name w:val="Subtitle"/>
    <w:basedOn w:val="Normln"/>
    <w:next w:val="Normln"/>
    <w:link w:val="PodnadpisChar"/>
    <w:uiPriority w:val="11"/>
    <w:qFormat/>
    <w:rsid w:val="00842AB7"/>
    <w:pPr>
      <w:numPr>
        <w:ilvl w:val="1"/>
      </w:numP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842AB7"/>
    <w:rPr>
      <w:rFonts w:eastAsiaTheme="minorEastAsia"/>
      <w:color w:val="5A5A5A" w:themeColor="text1" w:themeTint="A5"/>
      <w:spacing w:val="15"/>
    </w:rPr>
  </w:style>
  <w:style w:type="paragraph" w:styleId="Nadpisobsahu">
    <w:name w:val="TOC Heading"/>
    <w:basedOn w:val="Nadpis10"/>
    <w:next w:val="Normln"/>
    <w:uiPriority w:val="39"/>
    <w:unhideWhenUsed/>
    <w:qFormat/>
    <w:rsid w:val="00224BD1"/>
    <w:pPr>
      <w:keepNext/>
      <w:keepLines/>
      <w:spacing w:before="240" w:after="0"/>
      <w:contextualSpacing w:val="0"/>
      <w:jc w:val="left"/>
      <w:outlineLvl w:val="9"/>
    </w:pPr>
    <w:rPr>
      <w:rFonts w:asciiTheme="majorHAnsi" w:eastAsiaTheme="majorEastAsia" w:hAnsiTheme="majorHAnsi" w:cstheme="majorBidi"/>
      <w:b w:val="0"/>
      <w:color w:val="2F5496" w:themeColor="accent1" w:themeShade="BF"/>
      <w:sz w:val="32"/>
      <w:szCs w:val="32"/>
      <w:lang w:eastAsia="cs-CZ"/>
    </w:rPr>
  </w:style>
  <w:style w:type="paragraph" w:styleId="Obsah1">
    <w:name w:val="toc 1"/>
    <w:basedOn w:val="Normln"/>
    <w:next w:val="Normln"/>
    <w:autoRedefine/>
    <w:uiPriority w:val="39"/>
    <w:unhideWhenUsed/>
    <w:qFormat/>
    <w:rsid w:val="005B2270"/>
    <w:pPr>
      <w:tabs>
        <w:tab w:val="left" w:pos="851"/>
        <w:tab w:val="right" w:leader="dot" w:pos="9061"/>
      </w:tabs>
      <w:spacing w:before="120" w:after="120" w:line="288" w:lineRule="auto"/>
      <w:ind w:left="851" w:hanging="851"/>
      <w:jc w:val="left"/>
    </w:pPr>
    <w:rPr>
      <w:rFonts w:ascii="Segoe UI" w:eastAsiaTheme="minorEastAsia" w:hAnsi="Segoe UI"/>
      <w:b/>
      <w:bCs/>
      <w:noProof/>
      <w:sz w:val="24"/>
      <w:lang w:eastAsia="cs-CZ"/>
    </w:rPr>
  </w:style>
  <w:style w:type="paragraph" w:styleId="Obsah2">
    <w:name w:val="toc 2"/>
    <w:basedOn w:val="Normln"/>
    <w:next w:val="Normln"/>
    <w:autoRedefine/>
    <w:uiPriority w:val="39"/>
    <w:unhideWhenUsed/>
    <w:qFormat/>
    <w:rsid w:val="005B2270"/>
    <w:pPr>
      <w:tabs>
        <w:tab w:val="left" w:pos="1134"/>
        <w:tab w:val="right" w:leader="dot" w:pos="9061"/>
      </w:tabs>
      <w:spacing w:after="0" w:line="264" w:lineRule="auto"/>
      <w:ind w:left="284"/>
      <w:jc w:val="left"/>
    </w:pPr>
    <w:rPr>
      <w:rFonts w:ascii="Segoe UI" w:hAnsi="Segoe UI"/>
      <w:szCs w:val="20"/>
    </w:rPr>
  </w:style>
  <w:style w:type="paragraph" w:styleId="Obsah3">
    <w:name w:val="toc 3"/>
    <w:basedOn w:val="Normln"/>
    <w:next w:val="Normln"/>
    <w:autoRedefine/>
    <w:uiPriority w:val="39"/>
    <w:unhideWhenUsed/>
    <w:qFormat/>
    <w:rsid w:val="00526D64"/>
    <w:pPr>
      <w:tabs>
        <w:tab w:val="left" w:pos="1701"/>
        <w:tab w:val="right" w:leader="dot" w:pos="9061"/>
      </w:tabs>
      <w:spacing w:after="120" w:line="264" w:lineRule="auto"/>
      <w:ind w:left="567"/>
      <w:contextualSpacing/>
      <w:jc w:val="left"/>
    </w:pPr>
    <w:rPr>
      <w:rFonts w:ascii="Segoe UI" w:hAnsi="Segoe UI"/>
      <w:iCs/>
      <w:noProof/>
      <w:sz w:val="20"/>
      <w:szCs w:val="20"/>
    </w:rPr>
  </w:style>
  <w:style w:type="paragraph" w:styleId="Textbubliny">
    <w:name w:val="Balloon Text"/>
    <w:basedOn w:val="Normln"/>
    <w:link w:val="TextbublinyChar"/>
    <w:semiHidden/>
    <w:unhideWhenUsed/>
    <w:rsid w:val="00C161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16163"/>
    <w:rPr>
      <w:rFonts w:ascii="Segoe UI" w:hAnsi="Segoe UI" w:cs="Segoe UI"/>
      <w:sz w:val="18"/>
      <w:szCs w:val="18"/>
    </w:rPr>
  </w:style>
  <w:style w:type="paragraph" w:customStyle="1" w:styleId="STTITUL">
    <w:name w:val="S+T_TITUL"/>
    <w:basedOn w:val="Normln"/>
    <w:link w:val="STTITULChar"/>
    <w:qFormat/>
    <w:rsid w:val="00E63A62"/>
    <w:pPr>
      <w:spacing w:after="240" w:line="288" w:lineRule="auto"/>
      <w:jc w:val="center"/>
    </w:pPr>
    <w:rPr>
      <w:rFonts w:ascii="Segoe UI" w:hAnsi="Segoe UI" w:cs="Segoe UI"/>
      <w:b/>
      <w:color w:val="404040" w:themeColor="text1" w:themeTint="BF"/>
      <w:sz w:val="32"/>
      <w:szCs w:val="20"/>
    </w:rPr>
  </w:style>
  <w:style w:type="character" w:customStyle="1" w:styleId="STTITULChar">
    <w:name w:val="S+T_TITUL Char"/>
    <w:basedOn w:val="Standardnpsmoodstavce"/>
    <w:link w:val="STTITUL"/>
    <w:rsid w:val="00E63A62"/>
    <w:rPr>
      <w:rFonts w:ascii="Segoe UI" w:hAnsi="Segoe UI" w:cs="Segoe UI"/>
      <w:b/>
      <w:color w:val="404040" w:themeColor="text1" w:themeTint="BF"/>
      <w:sz w:val="32"/>
      <w:szCs w:val="20"/>
    </w:rPr>
  </w:style>
  <w:style w:type="paragraph" w:customStyle="1" w:styleId="STNORMLN-1">
    <w:name w:val="S+T_NORMÁLNÍ-1"/>
    <w:basedOn w:val="Normln"/>
    <w:link w:val="STNORMLN-1Char"/>
    <w:qFormat/>
    <w:rsid w:val="00701E2B"/>
    <w:pPr>
      <w:spacing w:after="120" w:line="288" w:lineRule="auto"/>
      <w:jc w:val="left"/>
    </w:pPr>
    <w:rPr>
      <w:rFonts w:ascii="Segoe UI" w:hAnsi="Segoe UI"/>
      <w:color w:val="262626" w:themeColor="text1" w:themeTint="D9"/>
    </w:rPr>
  </w:style>
  <w:style w:type="character" w:customStyle="1" w:styleId="STNORMLN-1Char">
    <w:name w:val="S+T_NORMÁLNÍ-1 Char"/>
    <w:basedOn w:val="Standardnpsmoodstavce"/>
    <w:link w:val="STNORMLN-1"/>
    <w:rsid w:val="00701E2B"/>
    <w:rPr>
      <w:rFonts w:ascii="Segoe UI" w:hAnsi="Segoe UI"/>
      <w:color w:val="262626" w:themeColor="text1" w:themeTint="D9"/>
    </w:rPr>
  </w:style>
  <w:style w:type="paragraph" w:styleId="Zhlav">
    <w:name w:val="header"/>
    <w:basedOn w:val="Normln"/>
    <w:link w:val="ZhlavChar"/>
    <w:uiPriority w:val="99"/>
    <w:unhideWhenUsed/>
    <w:rsid w:val="00A9351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9351D"/>
  </w:style>
  <w:style w:type="paragraph" w:styleId="Zpat">
    <w:name w:val="footer"/>
    <w:basedOn w:val="Normln"/>
    <w:link w:val="ZpatChar"/>
    <w:unhideWhenUsed/>
    <w:rsid w:val="00A9351D"/>
    <w:pPr>
      <w:tabs>
        <w:tab w:val="center" w:pos="4536"/>
        <w:tab w:val="right" w:pos="9072"/>
      </w:tabs>
      <w:spacing w:after="0" w:line="240" w:lineRule="auto"/>
    </w:pPr>
  </w:style>
  <w:style w:type="character" w:customStyle="1" w:styleId="ZpatChar">
    <w:name w:val="Zápatí Char"/>
    <w:basedOn w:val="Standardnpsmoodstavce"/>
    <w:link w:val="Zpat"/>
    <w:rsid w:val="00A9351D"/>
  </w:style>
  <w:style w:type="paragraph" w:customStyle="1" w:styleId="STZHLAV">
    <w:name w:val="S+T_ZÁHLAVÍ"/>
    <w:basedOn w:val="STNORMLN-1"/>
    <w:link w:val="STZHLAVChar"/>
    <w:qFormat/>
    <w:rsid w:val="001B319A"/>
    <w:pPr>
      <w:spacing w:after="60" w:line="240" w:lineRule="auto"/>
      <w:ind w:left="57"/>
      <w:jc w:val="both"/>
    </w:pPr>
    <w:rPr>
      <w:noProof/>
      <w:sz w:val="18"/>
      <w:szCs w:val="18"/>
      <w:lang w:val="sk-SK" w:eastAsia="sk-SK"/>
    </w:rPr>
  </w:style>
  <w:style w:type="character" w:customStyle="1" w:styleId="STZHLAVChar">
    <w:name w:val="S+T_ZÁHLAVÍ Char"/>
    <w:basedOn w:val="STNORMLN-1Char"/>
    <w:link w:val="STZHLAV"/>
    <w:rsid w:val="001B319A"/>
    <w:rPr>
      <w:rFonts w:ascii="Segoe UI" w:hAnsi="Segoe UI"/>
      <w:noProof/>
      <w:color w:val="262626" w:themeColor="text1" w:themeTint="D9"/>
      <w:sz w:val="18"/>
      <w:szCs w:val="18"/>
      <w:lang w:val="sk-SK" w:eastAsia="sk-SK"/>
    </w:rPr>
  </w:style>
  <w:style w:type="paragraph" w:customStyle="1" w:styleId="STNADPIS1">
    <w:name w:val="S+T_NADPIS1"/>
    <w:basedOn w:val="Nadpis10"/>
    <w:link w:val="STNADPIS1Char"/>
    <w:qFormat/>
    <w:rsid w:val="00A01C2C"/>
    <w:pPr>
      <w:numPr>
        <w:numId w:val="29"/>
      </w:numPr>
      <w:spacing w:before="60" w:after="120" w:line="240" w:lineRule="auto"/>
      <w:ind w:left="567" w:hanging="567"/>
      <w:contextualSpacing w:val="0"/>
      <w:jc w:val="left"/>
    </w:pPr>
    <w:rPr>
      <w:rFonts w:ascii="Segoe UI" w:hAnsi="Segoe UI" w:cs="Segoe UI"/>
      <w:color w:val="262626" w:themeColor="text1" w:themeTint="D9"/>
      <w:sz w:val="22"/>
      <w:szCs w:val="28"/>
    </w:rPr>
  </w:style>
  <w:style w:type="character" w:customStyle="1" w:styleId="STNADPIS1Char">
    <w:name w:val="S+T_NADPIS1 Char"/>
    <w:basedOn w:val="Nadpis1Char"/>
    <w:link w:val="STNADPIS1"/>
    <w:rsid w:val="00A01C2C"/>
    <w:rPr>
      <w:rFonts w:ascii="Segoe UI" w:hAnsi="Segoe UI" w:cs="Segoe UI"/>
      <w:b/>
      <w:color w:val="262626" w:themeColor="text1" w:themeTint="D9"/>
      <w:sz w:val="24"/>
      <w:szCs w:val="28"/>
    </w:rPr>
  </w:style>
  <w:style w:type="paragraph" w:customStyle="1" w:styleId="STNORMLN-2">
    <w:name w:val="S+T_NORMÁLNÍ-2"/>
    <w:basedOn w:val="STNORMLN-1"/>
    <w:link w:val="STNORMLN-2Char"/>
    <w:qFormat/>
    <w:rsid w:val="00A01C2C"/>
    <w:pPr>
      <w:spacing w:after="60"/>
      <w:jc w:val="both"/>
    </w:pPr>
    <w:rPr>
      <w:sz w:val="20"/>
      <w:szCs w:val="20"/>
    </w:rPr>
  </w:style>
  <w:style w:type="character" w:customStyle="1" w:styleId="STNORMLN-2Char">
    <w:name w:val="S+T_NORMÁLNÍ-2 Char"/>
    <w:basedOn w:val="STNORMLN-1Char"/>
    <w:link w:val="STNORMLN-2"/>
    <w:rsid w:val="00A01C2C"/>
    <w:rPr>
      <w:rFonts w:ascii="Segoe UI" w:hAnsi="Segoe UI"/>
      <w:color w:val="262626" w:themeColor="text1" w:themeTint="D9"/>
      <w:sz w:val="20"/>
      <w:szCs w:val="20"/>
    </w:rPr>
  </w:style>
  <w:style w:type="paragraph" w:customStyle="1" w:styleId="STNADPIS2">
    <w:name w:val="S+T_NADPIS2"/>
    <w:basedOn w:val="Nadpis20"/>
    <w:link w:val="STNADPIS2Char"/>
    <w:qFormat/>
    <w:rsid w:val="00F00868"/>
    <w:pPr>
      <w:numPr>
        <w:ilvl w:val="1"/>
        <w:numId w:val="29"/>
      </w:numPr>
      <w:spacing w:after="60" w:line="288" w:lineRule="auto"/>
      <w:ind w:left="567" w:hanging="567"/>
      <w:contextualSpacing w:val="0"/>
    </w:pPr>
    <w:rPr>
      <w:rFonts w:ascii="Segoe UI" w:hAnsi="Segoe UI" w:cs="Segoe UI"/>
      <w:color w:val="262626" w:themeColor="text1" w:themeTint="D9"/>
      <w:sz w:val="20"/>
      <w:szCs w:val="16"/>
    </w:rPr>
  </w:style>
  <w:style w:type="character" w:customStyle="1" w:styleId="STNADPIS2Char">
    <w:name w:val="S+T_NADPIS2 Char"/>
    <w:basedOn w:val="Nadpis2Char"/>
    <w:link w:val="STNADPIS2"/>
    <w:rsid w:val="00F00868"/>
    <w:rPr>
      <w:rFonts w:ascii="Segoe UI" w:hAnsi="Segoe UI" w:cs="Segoe UI"/>
      <w:b/>
      <w:color w:val="262626" w:themeColor="text1" w:themeTint="D9"/>
      <w:sz w:val="20"/>
      <w:szCs w:val="16"/>
    </w:rPr>
  </w:style>
  <w:style w:type="paragraph" w:customStyle="1" w:styleId="STNADPIS-3bezcisel">
    <w:name w:val="S+T_NADPIS-3_bezcisel"/>
    <w:basedOn w:val="Nadpis30"/>
    <w:link w:val="STNADPIS-3bezciselChar"/>
    <w:qFormat/>
    <w:rsid w:val="00E63A62"/>
    <w:pPr>
      <w:spacing w:before="0" w:line="288" w:lineRule="auto"/>
    </w:pPr>
    <w:rPr>
      <w:rFonts w:ascii="Segoe UI" w:hAnsi="Segoe UI" w:cs="Segoe UI"/>
      <w:b/>
      <w:smallCaps w:val="0"/>
      <w:color w:val="262626" w:themeColor="text1" w:themeTint="D9"/>
    </w:rPr>
  </w:style>
  <w:style w:type="character" w:customStyle="1" w:styleId="STNADPIS-3bezciselChar">
    <w:name w:val="S+T_NADPIS-3_bezcisel Char"/>
    <w:basedOn w:val="Nadpis3Char"/>
    <w:link w:val="STNADPIS-3bezcisel"/>
    <w:rsid w:val="00E63A62"/>
    <w:rPr>
      <w:rFonts w:ascii="Segoe UI" w:eastAsiaTheme="majorEastAsia" w:hAnsi="Segoe UI" w:cs="Segoe UI"/>
      <w:b/>
      <w:smallCaps w:val="0"/>
      <w:color w:val="262626" w:themeColor="text1" w:themeTint="D9"/>
      <w:sz w:val="24"/>
      <w:szCs w:val="24"/>
    </w:rPr>
  </w:style>
  <w:style w:type="paragraph" w:customStyle="1" w:styleId="STODRKY">
    <w:name w:val="S+T_ODRÁŽKY"/>
    <w:basedOn w:val="STNORMLN-2"/>
    <w:link w:val="STODRKYChar"/>
    <w:qFormat/>
    <w:rsid w:val="00DA2AAF"/>
    <w:pPr>
      <w:numPr>
        <w:numId w:val="2"/>
      </w:numPr>
    </w:pPr>
  </w:style>
  <w:style w:type="character" w:customStyle="1" w:styleId="STODRKYChar">
    <w:name w:val="S+T_ODRÁŽKY Char"/>
    <w:basedOn w:val="STNORMLN-2Char"/>
    <w:link w:val="STODRKY"/>
    <w:rsid w:val="00DA2AAF"/>
    <w:rPr>
      <w:rFonts w:ascii="Segoe UI" w:hAnsi="Segoe UI"/>
      <w:color w:val="262626" w:themeColor="text1" w:themeTint="D9"/>
      <w:sz w:val="20"/>
      <w:szCs w:val="20"/>
    </w:rPr>
  </w:style>
  <w:style w:type="paragraph" w:customStyle="1" w:styleId="DTFODRKY-2">
    <w:name w:val="DTF_ODRÁŽKY-2"/>
    <w:basedOn w:val="STODRKY"/>
    <w:link w:val="DTFODRKY-2Char"/>
    <w:rsid w:val="003F63DA"/>
    <w:pPr>
      <w:numPr>
        <w:numId w:val="3"/>
      </w:numPr>
    </w:pPr>
  </w:style>
  <w:style w:type="character" w:customStyle="1" w:styleId="DTFODRKY-2Char">
    <w:name w:val="DTF_ODRÁŽKY-2 Char"/>
    <w:basedOn w:val="STODRKYChar"/>
    <w:link w:val="DTFODRKY-2"/>
    <w:rsid w:val="003F63DA"/>
    <w:rPr>
      <w:rFonts w:ascii="Segoe UI" w:hAnsi="Segoe UI"/>
      <w:color w:val="262626" w:themeColor="text1" w:themeTint="D9"/>
      <w:sz w:val="20"/>
      <w:szCs w:val="20"/>
    </w:rPr>
  </w:style>
  <w:style w:type="paragraph" w:styleId="Revize">
    <w:name w:val="Revision"/>
    <w:hidden/>
    <w:uiPriority w:val="99"/>
    <w:semiHidden/>
    <w:rsid w:val="00B80E9C"/>
    <w:pPr>
      <w:spacing w:after="0" w:line="240" w:lineRule="auto"/>
    </w:pPr>
  </w:style>
  <w:style w:type="paragraph" w:customStyle="1" w:styleId="DTFODRAKY-3">
    <w:name w:val="DTF_ODRAŽKY-3"/>
    <w:basedOn w:val="STODRKY"/>
    <w:link w:val="DTFODRAKY-3Char"/>
    <w:rsid w:val="00237250"/>
    <w:pPr>
      <w:spacing w:line="240" w:lineRule="auto"/>
      <w:jc w:val="left"/>
    </w:pPr>
  </w:style>
  <w:style w:type="character" w:customStyle="1" w:styleId="DTFODRAKY-3Char">
    <w:name w:val="DTF_ODRAŽKY-3 Char"/>
    <w:basedOn w:val="STODRKYChar"/>
    <w:link w:val="DTFODRAKY-3"/>
    <w:rsid w:val="00237250"/>
    <w:rPr>
      <w:rFonts w:ascii="Segoe UI" w:hAnsi="Segoe UI"/>
      <w:color w:val="262626" w:themeColor="text1" w:themeTint="D9"/>
      <w:sz w:val="20"/>
      <w:szCs w:val="20"/>
    </w:rPr>
  </w:style>
  <w:style w:type="paragraph" w:customStyle="1" w:styleId="STZKRATKY">
    <w:name w:val="S+T_ZKRATKY"/>
    <w:basedOn w:val="Normln"/>
    <w:link w:val="STZKRATKYChar"/>
    <w:qFormat/>
    <w:rsid w:val="00B27673"/>
    <w:pPr>
      <w:tabs>
        <w:tab w:val="left" w:pos="1134"/>
      </w:tabs>
      <w:spacing w:after="120" w:line="288" w:lineRule="auto"/>
      <w:jc w:val="left"/>
    </w:pPr>
    <w:rPr>
      <w:rFonts w:ascii="Segoe UI" w:hAnsi="Segoe UI" w:cs="Segoe UI"/>
    </w:rPr>
  </w:style>
  <w:style w:type="character" w:customStyle="1" w:styleId="STZKRATKYChar">
    <w:name w:val="S+T_ZKRATKY Char"/>
    <w:basedOn w:val="Standardnpsmoodstavce"/>
    <w:link w:val="STZKRATKY"/>
    <w:rsid w:val="00B27673"/>
    <w:rPr>
      <w:rFonts w:ascii="Segoe UI" w:hAnsi="Segoe UI" w:cs="Segoe UI"/>
    </w:rPr>
  </w:style>
  <w:style w:type="paragraph" w:customStyle="1" w:styleId="DTFNAPIS-3CISLOVANY">
    <w:name w:val="DTF_NAPIS-3_CISLOVANY"/>
    <w:basedOn w:val="Nadpis30"/>
    <w:link w:val="DTFNAPIS-3CISLOVANYChar"/>
    <w:rsid w:val="000A6765"/>
    <w:pPr>
      <w:spacing w:before="0" w:line="288" w:lineRule="auto"/>
      <w:ind w:left="851" w:hanging="851"/>
    </w:pPr>
    <w:rPr>
      <w:rFonts w:eastAsiaTheme="minorHAnsi" w:cstheme="minorBidi"/>
      <w:b/>
      <w:color w:val="F56C17"/>
      <w:szCs w:val="22"/>
    </w:rPr>
  </w:style>
  <w:style w:type="character" w:customStyle="1" w:styleId="DTFNAPIS-3CISLOVANYChar">
    <w:name w:val="DTF_NAPIS-3_CISLOVANY Char"/>
    <w:basedOn w:val="Nadpis3Char"/>
    <w:link w:val="DTFNAPIS-3CISLOVANY"/>
    <w:rsid w:val="000A6765"/>
    <w:rPr>
      <w:rFonts w:eastAsiaTheme="majorEastAsia" w:cstheme="majorBidi"/>
      <w:b/>
      <w:smallCaps/>
      <w:color w:val="F56C17"/>
      <w:sz w:val="24"/>
      <w:szCs w:val="24"/>
    </w:rPr>
  </w:style>
  <w:style w:type="paragraph" w:customStyle="1" w:styleId="DTFNADPIS-4CISLOVANY">
    <w:name w:val="DTF_NADPIS-4_CISLOVANY"/>
    <w:basedOn w:val="Nadpis4"/>
    <w:link w:val="DTFNADPIS-4CISLOVANYChar"/>
    <w:rsid w:val="000A6765"/>
    <w:pPr>
      <w:numPr>
        <w:ilvl w:val="3"/>
        <w:numId w:val="29"/>
      </w:numPr>
      <w:spacing w:before="0" w:after="120" w:line="288" w:lineRule="auto"/>
    </w:pPr>
    <w:rPr>
      <w:rFonts w:ascii="Calibri" w:hAnsi="Calibri"/>
      <w:color w:val="F56C17"/>
      <w:sz w:val="24"/>
    </w:rPr>
  </w:style>
  <w:style w:type="character" w:customStyle="1" w:styleId="DTFNADPIS-4CISLOVANYChar">
    <w:name w:val="DTF_NADPIS-4_CISLOVANY Char"/>
    <w:basedOn w:val="Nadpis4Char"/>
    <w:link w:val="DTFNADPIS-4CISLOVANY"/>
    <w:rsid w:val="000A6765"/>
    <w:rPr>
      <w:rFonts w:ascii="Calibri" w:hAnsi="Calibri"/>
      <w:color w:val="F56C17"/>
      <w:sz w:val="24"/>
    </w:rPr>
  </w:style>
  <w:style w:type="paragraph" w:customStyle="1" w:styleId="DTFPOZNMKY">
    <w:name w:val="DTF_POZNÁMKY"/>
    <w:basedOn w:val="Normln"/>
    <w:link w:val="DTFPOZNMKYChar"/>
    <w:rsid w:val="00662D0A"/>
    <w:pPr>
      <w:jc w:val="left"/>
    </w:pPr>
    <w:rPr>
      <w:i/>
      <w:sz w:val="20"/>
    </w:rPr>
  </w:style>
  <w:style w:type="character" w:customStyle="1" w:styleId="DTFPOZNMKYChar">
    <w:name w:val="DTF_POZNÁMKY Char"/>
    <w:basedOn w:val="Standardnpsmoodstavce"/>
    <w:link w:val="DTFPOZNMKY"/>
    <w:rsid w:val="00662D0A"/>
    <w:rPr>
      <w:i/>
      <w:sz w:val="20"/>
    </w:rPr>
  </w:style>
  <w:style w:type="paragraph" w:styleId="Obsah4">
    <w:name w:val="toc 4"/>
    <w:basedOn w:val="Normln"/>
    <w:next w:val="Normln"/>
    <w:autoRedefine/>
    <w:uiPriority w:val="39"/>
    <w:unhideWhenUsed/>
    <w:rsid w:val="00145B56"/>
    <w:pPr>
      <w:spacing w:after="0"/>
      <w:ind w:left="660"/>
      <w:jc w:val="left"/>
    </w:pPr>
    <w:rPr>
      <w:sz w:val="18"/>
      <w:szCs w:val="18"/>
    </w:rPr>
  </w:style>
  <w:style w:type="paragraph" w:styleId="Obsah5">
    <w:name w:val="toc 5"/>
    <w:basedOn w:val="Normln"/>
    <w:next w:val="Normln"/>
    <w:autoRedefine/>
    <w:uiPriority w:val="39"/>
    <w:unhideWhenUsed/>
    <w:rsid w:val="00DC29A8"/>
    <w:pPr>
      <w:spacing w:after="0"/>
      <w:ind w:left="880"/>
      <w:jc w:val="left"/>
    </w:pPr>
    <w:rPr>
      <w:sz w:val="18"/>
      <w:szCs w:val="18"/>
    </w:rPr>
  </w:style>
  <w:style w:type="paragraph" w:styleId="Obsah6">
    <w:name w:val="toc 6"/>
    <w:basedOn w:val="Normln"/>
    <w:next w:val="Normln"/>
    <w:autoRedefine/>
    <w:uiPriority w:val="39"/>
    <w:unhideWhenUsed/>
    <w:rsid w:val="00DC29A8"/>
    <w:pPr>
      <w:spacing w:after="0"/>
      <w:ind w:left="1100"/>
      <w:jc w:val="left"/>
    </w:pPr>
    <w:rPr>
      <w:sz w:val="18"/>
      <w:szCs w:val="18"/>
    </w:rPr>
  </w:style>
  <w:style w:type="paragraph" w:styleId="Obsah7">
    <w:name w:val="toc 7"/>
    <w:basedOn w:val="Normln"/>
    <w:next w:val="Normln"/>
    <w:autoRedefine/>
    <w:uiPriority w:val="39"/>
    <w:unhideWhenUsed/>
    <w:rsid w:val="00DC29A8"/>
    <w:pPr>
      <w:spacing w:after="0"/>
      <w:ind w:left="1320"/>
      <w:jc w:val="left"/>
    </w:pPr>
    <w:rPr>
      <w:sz w:val="18"/>
      <w:szCs w:val="18"/>
    </w:rPr>
  </w:style>
  <w:style w:type="paragraph" w:styleId="Obsah8">
    <w:name w:val="toc 8"/>
    <w:basedOn w:val="Normln"/>
    <w:next w:val="Normln"/>
    <w:autoRedefine/>
    <w:uiPriority w:val="39"/>
    <w:unhideWhenUsed/>
    <w:rsid w:val="00DC29A8"/>
    <w:pPr>
      <w:spacing w:after="0"/>
      <w:ind w:left="1540"/>
      <w:jc w:val="left"/>
    </w:pPr>
    <w:rPr>
      <w:sz w:val="18"/>
      <w:szCs w:val="18"/>
    </w:rPr>
  </w:style>
  <w:style w:type="paragraph" w:styleId="Obsah9">
    <w:name w:val="toc 9"/>
    <w:basedOn w:val="Normln"/>
    <w:next w:val="Normln"/>
    <w:autoRedefine/>
    <w:uiPriority w:val="39"/>
    <w:unhideWhenUsed/>
    <w:rsid w:val="00DC29A8"/>
    <w:pPr>
      <w:spacing w:after="0"/>
      <w:ind w:left="1760"/>
      <w:jc w:val="left"/>
    </w:pPr>
    <w:rPr>
      <w:sz w:val="18"/>
      <w:szCs w:val="18"/>
    </w:rPr>
  </w:style>
  <w:style w:type="paragraph" w:customStyle="1" w:styleId="DTFTABULKYLEFT">
    <w:name w:val="DTF_TABULKY_LEFT"/>
    <w:basedOn w:val="STNORMLN-1"/>
    <w:link w:val="DTFTABULKYLEFTChar"/>
    <w:rsid w:val="00367330"/>
    <w:pPr>
      <w:spacing w:after="0" w:line="240" w:lineRule="auto"/>
      <w:ind w:left="57"/>
    </w:pPr>
    <w:rPr>
      <w:lang w:eastAsia="cs-CZ"/>
    </w:rPr>
  </w:style>
  <w:style w:type="character" w:customStyle="1" w:styleId="DTFTABULKYLEFTChar">
    <w:name w:val="DTF_TABULKY_LEFT Char"/>
    <w:basedOn w:val="STNORMLN-1Char"/>
    <w:link w:val="DTFTABULKYLEFT"/>
    <w:rsid w:val="00367330"/>
    <w:rPr>
      <w:rFonts w:ascii="Segoe UI" w:hAnsi="Segoe UI"/>
      <w:color w:val="262626" w:themeColor="text1" w:themeTint="D9"/>
      <w:lang w:eastAsia="cs-CZ"/>
    </w:rPr>
  </w:style>
  <w:style w:type="paragraph" w:customStyle="1" w:styleId="DTFTABULKYRIGHT">
    <w:name w:val="DTF_TABULKY_RIGHT"/>
    <w:basedOn w:val="DTFTABULKYLEFT"/>
    <w:link w:val="DTFTABULKYRIGHTChar"/>
    <w:rsid w:val="00982EBE"/>
    <w:pPr>
      <w:ind w:left="0" w:right="57"/>
      <w:jc w:val="right"/>
    </w:pPr>
  </w:style>
  <w:style w:type="character" w:customStyle="1" w:styleId="DTFTABULKYRIGHTChar">
    <w:name w:val="DTF_TABULKY_RIGHT Char"/>
    <w:basedOn w:val="DTFTABULKYLEFTChar"/>
    <w:link w:val="DTFTABULKYRIGHT"/>
    <w:rsid w:val="00982EBE"/>
    <w:rPr>
      <w:rFonts w:ascii="Segoe UI" w:hAnsi="Segoe UI"/>
      <w:color w:val="404040" w:themeColor="text1" w:themeTint="BF"/>
      <w:sz w:val="20"/>
      <w:lang w:eastAsia="cs-CZ"/>
    </w:rPr>
  </w:style>
  <w:style w:type="character" w:styleId="Odkaznakoment">
    <w:name w:val="annotation reference"/>
    <w:basedOn w:val="Standardnpsmoodstavce"/>
    <w:uiPriority w:val="99"/>
    <w:semiHidden/>
    <w:unhideWhenUsed/>
    <w:rsid w:val="00E1408D"/>
    <w:rPr>
      <w:sz w:val="16"/>
      <w:szCs w:val="16"/>
    </w:rPr>
  </w:style>
  <w:style w:type="paragraph" w:styleId="Textkomente">
    <w:name w:val="annotation text"/>
    <w:basedOn w:val="Normln"/>
    <w:link w:val="TextkomenteChar"/>
    <w:uiPriority w:val="99"/>
    <w:semiHidden/>
    <w:unhideWhenUsed/>
    <w:rsid w:val="00E1408D"/>
    <w:pPr>
      <w:spacing w:line="240" w:lineRule="auto"/>
    </w:pPr>
    <w:rPr>
      <w:sz w:val="20"/>
      <w:szCs w:val="20"/>
    </w:rPr>
  </w:style>
  <w:style w:type="character" w:customStyle="1" w:styleId="TextkomenteChar">
    <w:name w:val="Text komentáře Char"/>
    <w:basedOn w:val="Standardnpsmoodstavce"/>
    <w:link w:val="Textkomente"/>
    <w:uiPriority w:val="99"/>
    <w:semiHidden/>
    <w:rsid w:val="00E1408D"/>
    <w:rPr>
      <w:sz w:val="20"/>
      <w:szCs w:val="20"/>
    </w:rPr>
  </w:style>
  <w:style w:type="paragraph" w:styleId="Pedmtkomente">
    <w:name w:val="annotation subject"/>
    <w:basedOn w:val="Textkomente"/>
    <w:next w:val="Textkomente"/>
    <w:link w:val="PedmtkomenteChar"/>
    <w:uiPriority w:val="99"/>
    <w:semiHidden/>
    <w:unhideWhenUsed/>
    <w:rsid w:val="00E1408D"/>
    <w:rPr>
      <w:b/>
      <w:bCs/>
    </w:rPr>
  </w:style>
  <w:style w:type="character" w:customStyle="1" w:styleId="PedmtkomenteChar">
    <w:name w:val="Předmět komentáře Char"/>
    <w:basedOn w:val="TextkomenteChar"/>
    <w:link w:val="Pedmtkomente"/>
    <w:uiPriority w:val="99"/>
    <w:semiHidden/>
    <w:rsid w:val="00E1408D"/>
    <w:rPr>
      <w:b/>
      <w:bCs/>
      <w:sz w:val="20"/>
      <w:szCs w:val="20"/>
    </w:rPr>
  </w:style>
  <w:style w:type="paragraph" w:customStyle="1" w:styleId="DTFNADPIS2BEZCISEL">
    <w:name w:val="DTF_NADPIS2_BEZ CISEL"/>
    <w:basedOn w:val="STNADPIS2"/>
    <w:link w:val="DTFNADPIS2BEZCISELChar"/>
    <w:rsid w:val="00612A2A"/>
    <w:pPr>
      <w:numPr>
        <w:ilvl w:val="0"/>
        <w:numId w:val="0"/>
      </w:numPr>
    </w:pPr>
  </w:style>
  <w:style w:type="character" w:customStyle="1" w:styleId="DTFNADPIS2BEZCISELChar">
    <w:name w:val="DTF_NADPIS2_BEZ CISEL Char"/>
    <w:basedOn w:val="STNADPIS2Char"/>
    <w:link w:val="DTFNADPIS2BEZCISEL"/>
    <w:rsid w:val="00612A2A"/>
    <w:rPr>
      <w:rFonts w:ascii="Segoe UI" w:hAnsi="Segoe UI" w:cs="Arial"/>
      <w:b/>
      <w:color w:val="F56C17"/>
      <w:sz w:val="28"/>
      <w:szCs w:val="16"/>
    </w:rPr>
  </w:style>
  <w:style w:type="paragraph" w:customStyle="1" w:styleId="DTFTITUL">
    <w:name w:val="DTF_TITUL"/>
    <w:basedOn w:val="Normln"/>
    <w:link w:val="DTFTITULChar"/>
    <w:rsid w:val="00E63A62"/>
    <w:pPr>
      <w:spacing w:after="240" w:line="288" w:lineRule="auto"/>
      <w:jc w:val="center"/>
    </w:pPr>
    <w:rPr>
      <w:rFonts w:ascii="Arial" w:hAnsi="Arial" w:cs="Arial"/>
      <w:b/>
      <w:color w:val="F56C17"/>
      <w:sz w:val="32"/>
      <w:szCs w:val="20"/>
    </w:rPr>
  </w:style>
  <w:style w:type="character" w:customStyle="1" w:styleId="DTFTITULChar">
    <w:name w:val="DTF_TITUL Char"/>
    <w:basedOn w:val="Standardnpsmoodstavce"/>
    <w:link w:val="DTFTITUL"/>
    <w:rsid w:val="00E63A62"/>
    <w:rPr>
      <w:rFonts w:ascii="Arial" w:hAnsi="Arial" w:cs="Arial"/>
      <w:b/>
      <w:color w:val="F56C17"/>
      <w:sz w:val="32"/>
      <w:szCs w:val="20"/>
    </w:rPr>
  </w:style>
  <w:style w:type="paragraph" w:customStyle="1" w:styleId="Styl1">
    <w:name w:val="Styl1"/>
    <w:basedOn w:val="Normln"/>
    <w:rsid w:val="00E51235"/>
    <w:pPr>
      <w:spacing w:before="120" w:after="120" w:line="360" w:lineRule="auto"/>
    </w:pPr>
    <w:rPr>
      <w:rFonts w:ascii="Arial" w:eastAsia="Times New Roman" w:hAnsi="Arial" w:cs="Times New Roman"/>
      <w:b/>
      <w:sz w:val="28"/>
      <w:szCs w:val="20"/>
      <w:lang w:eastAsia="cs-CZ"/>
    </w:rPr>
  </w:style>
  <w:style w:type="paragraph" w:customStyle="1" w:styleId="Nadpis1cislovany">
    <w:name w:val="Nadpis 1_cislovany"/>
    <w:basedOn w:val="Text"/>
    <w:link w:val="Nadpis1cislovanyChar"/>
    <w:rsid w:val="00E51235"/>
    <w:pPr>
      <w:ind w:left="720" w:hanging="360"/>
    </w:pPr>
    <w:rPr>
      <w:rFonts w:cs="Arial"/>
      <w:b/>
      <w:smallCaps/>
      <w:szCs w:val="24"/>
    </w:rPr>
  </w:style>
  <w:style w:type="character" w:customStyle="1" w:styleId="Nadpis1cislovanyChar">
    <w:name w:val="Nadpis 1_cislovany Char"/>
    <w:basedOn w:val="Nadpis1Char"/>
    <w:link w:val="Nadpis1cislovany"/>
    <w:rsid w:val="00E51235"/>
    <w:rPr>
      <w:rFonts w:ascii="Arial Narrow" w:hAnsi="Arial Narrow" w:cs="Arial"/>
      <w:b/>
      <w:smallCaps/>
      <w:sz w:val="24"/>
      <w:szCs w:val="24"/>
    </w:rPr>
  </w:style>
  <w:style w:type="paragraph" w:styleId="Zkladntext2">
    <w:name w:val="Body Text 2"/>
    <w:basedOn w:val="Normln"/>
    <w:link w:val="Zkladntext2Char"/>
    <w:rsid w:val="00E51235"/>
    <w:pPr>
      <w:spacing w:after="0" w:line="240" w:lineRule="auto"/>
      <w:jc w:val="center"/>
    </w:pPr>
    <w:rPr>
      <w:rFonts w:ascii="Arial" w:eastAsia="Times New Roman" w:hAnsi="Arial" w:cs="Times New Roman"/>
      <w:b/>
      <w:sz w:val="32"/>
      <w:szCs w:val="20"/>
      <w:lang w:eastAsia="cs-CZ"/>
    </w:rPr>
  </w:style>
  <w:style w:type="character" w:customStyle="1" w:styleId="Zkladntext2Char">
    <w:name w:val="Základní text 2 Char"/>
    <w:basedOn w:val="Standardnpsmoodstavce"/>
    <w:link w:val="Zkladntext2"/>
    <w:rsid w:val="00E51235"/>
    <w:rPr>
      <w:rFonts w:ascii="Arial" w:eastAsia="Times New Roman" w:hAnsi="Arial" w:cs="Times New Roman"/>
      <w:b/>
      <w:sz w:val="32"/>
      <w:szCs w:val="20"/>
      <w:lang w:eastAsia="cs-CZ"/>
    </w:rPr>
  </w:style>
  <w:style w:type="paragraph" w:customStyle="1" w:styleId="Bodyprocesu">
    <w:name w:val="Body procesu"/>
    <w:basedOn w:val="Normln"/>
    <w:autoRedefine/>
    <w:rsid w:val="00E51235"/>
    <w:pPr>
      <w:numPr>
        <w:ilvl w:val="1"/>
        <w:numId w:val="4"/>
      </w:numPr>
      <w:spacing w:after="0" w:line="240" w:lineRule="auto"/>
    </w:pPr>
    <w:rPr>
      <w:rFonts w:ascii="Arial" w:eastAsia="Times New Roman" w:hAnsi="Arial" w:cs="Times New Roman"/>
      <w:sz w:val="24"/>
      <w:szCs w:val="24"/>
      <w:lang w:eastAsia="cs-CZ"/>
    </w:rPr>
  </w:style>
  <w:style w:type="paragraph" w:styleId="Zkladntext">
    <w:name w:val="Body Text"/>
    <w:basedOn w:val="Normln"/>
    <w:link w:val="ZkladntextChar"/>
    <w:rsid w:val="00E51235"/>
    <w:pPr>
      <w:spacing w:after="120" w:line="240" w:lineRule="auto"/>
    </w:pPr>
    <w:rPr>
      <w:rFonts w:ascii="Arial" w:eastAsia="Times New Roman" w:hAnsi="Arial" w:cs="Times New Roman"/>
      <w:sz w:val="24"/>
      <w:szCs w:val="24"/>
      <w:lang w:eastAsia="cs-CZ"/>
    </w:rPr>
  </w:style>
  <w:style w:type="character" w:customStyle="1" w:styleId="ZkladntextChar">
    <w:name w:val="Základní text Char"/>
    <w:basedOn w:val="Standardnpsmoodstavce"/>
    <w:link w:val="Zkladntext"/>
    <w:rsid w:val="00E51235"/>
    <w:rPr>
      <w:rFonts w:ascii="Arial" w:eastAsia="Times New Roman" w:hAnsi="Arial" w:cs="Times New Roman"/>
      <w:sz w:val="24"/>
      <w:szCs w:val="24"/>
      <w:lang w:eastAsia="cs-CZ"/>
    </w:rPr>
  </w:style>
  <w:style w:type="character" w:customStyle="1" w:styleId="Normlntun">
    <w:name w:val="Normální tučné"/>
    <w:basedOn w:val="Standardnpsmoodstavce"/>
    <w:rsid w:val="00E51235"/>
    <w:rPr>
      <w:rFonts w:ascii="Arial" w:hAnsi="Arial"/>
      <w:b/>
      <w:dstrike w:val="0"/>
      <w:color w:val="auto"/>
      <w:spacing w:val="0"/>
      <w:kern w:val="0"/>
      <w:position w:val="0"/>
      <w:sz w:val="22"/>
      <w:u w:val="none"/>
      <w:effect w:val="none"/>
      <w:vertAlign w:val="baseline"/>
    </w:rPr>
  </w:style>
  <w:style w:type="paragraph" w:styleId="Zkladntext3">
    <w:name w:val="Body Text 3"/>
    <w:basedOn w:val="Normln"/>
    <w:link w:val="Zkladntext3Char"/>
    <w:rsid w:val="00E51235"/>
    <w:pPr>
      <w:spacing w:after="120" w:line="240" w:lineRule="auto"/>
    </w:pPr>
    <w:rPr>
      <w:rFonts w:ascii="Arial" w:eastAsia="Times New Roman" w:hAnsi="Arial" w:cs="Times New Roman"/>
      <w:sz w:val="16"/>
      <w:szCs w:val="16"/>
      <w:lang w:eastAsia="cs-CZ"/>
    </w:rPr>
  </w:style>
  <w:style w:type="character" w:customStyle="1" w:styleId="Zkladntext3Char">
    <w:name w:val="Základní text 3 Char"/>
    <w:basedOn w:val="Standardnpsmoodstavce"/>
    <w:link w:val="Zkladntext3"/>
    <w:rsid w:val="00E51235"/>
    <w:rPr>
      <w:rFonts w:ascii="Arial" w:eastAsia="Times New Roman" w:hAnsi="Arial" w:cs="Times New Roman"/>
      <w:sz w:val="16"/>
      <w:szCs w:val="16"/>
      <w:lang w:eastAsia="cs-CZ"/>
    </w:rPr>
  </w:style>
  <w:style w:type="paragraph" w:customStyle="1" w:styleId="Odstavec">
    <w:name w:val="Odstavec"/>
    <w:basedOn w:val="Normln"/>
    <w:rsid w:val="00E51235"/>
    <w:pPr>
      <w:spacing w:before="40" w:after="40" w:line="240" w:lineRule="auto"/>
      <w:jc w:val="left"/>
    </w:pPr>
    <w:rPr>
      <w:rFonts w:ascii="Arial" w:eastAsia="Times New Roman" w:hAnsi="Arial" w:cs="Times New Roman"/>
      <w:szCs w:val="20"/>
      <w:lang w:eastAsia="cs-CZ"/>
    </w:rPr>
  </w:style>
  <w:style w:type="paragraph" w:customStyle="1" w:styleId="aTR12">
    <w:name w:val="aTR12"/>
    <w:basedOn w:val="Normln"/>
    <w:rsid w:val="00E51235"/>
    <w:pPr>
      <w:spacing w:after="0" w:line="240" w:lineRule="auto"/>
      <w:jc w:val="left"/>
    </w:pPr>
    <w:rPr>
      <w:rFonts w:ascii="Times New Roman" w:eastAsia="Times New Roman" w:hAnsi="Times New Roman" w:cs="Times New Roman"/>
      <w:sz w:val="24"/>
      <w:szCs w:val="20"/>
      <w:lang w:eastAsia="cs-CZ"/>
    </w:rPr>
  </w:style>
  <w:style w:type="paragraph" w:customStyle="1" w:styleId="Nadpis4aNadp4TR14tvv">
    <w:name w:val="Nadpis 4.aNadp4 TR14tvv"/>
    <w:basedOn w:val="Normln"/>
    <w:next w:val="Normln"/>
    <w:rsid w:val="00E51235"/>
    <w:pPr>
      <w:keepNext/>
      <w:tabs>
        <w:tab w:val="left" w:pos="864"/>
      </w:tabs>
      <w:spacing w:after="0" w:line="240" w:lineRule="auto"/>
      <w:ind w:left="864" w:hanging="864"/>
      <w:jc w:val="left"/>
    </w:pPr>
    <w:rPr>
      <w:rFonts w:ascii="Times New Roman" w:eastAsia="Times New Roman" w:hAnsi="Times New Roman" w:cs="Times New Roman"/>
      <w:b/>
      <w:sz w:val="20"/>
      <w:szCs w:val="20"/>
      <w:lang w:eastAsia="cs-CZ"/>
    </w:rPr>
  </w:style>
  <w:style w:type="paragraph" w:customStyle="1" w:styleId="Nadpis1">
    <w:name w:val="Nadpis1"/>
    <w:basedOn w:val="Nadpis10"/>
    <w:next w:val="Nadpis2"/>
    <w:link w:val="Nadpis1Char0"/>
    <w:autoRedefine/>
    <w:rsid w:val="00E51235"/>
    <w:pPr>
      <w:keepNext/>
      <w:keepLines/>
      <w:numPr>
        <w:numId w:val="5"/>
      </w:numPr>
      <w:autoSpaceDE w:val="0"/>
      <w:autoSpaceDN w:val="0"/>
      <w:adjustRightInd w:val="0"/>
      <w:spacing w:after="120" w:line="240" w:lineRule="auto"/>
      <w:ind w:left="357" w:hanging="357"/>
      <w:contextualSpacing w:val="0"/>
      <w:jc w:val="left"/>
    </w:pPr>
    <w:rPr>
      <w:rFonts w:ascii="Segoe UI" w:eastAsiaTheme="majorEastAsia" w:hAnsi="Segoe UI" w:cs="HelveticaNeueLTPro-Bd"/>
      <w:sz w:val="32"/>
      <w:szCs w:val="25"/>
      <w:lang w:eastAsia="cs-CZ"/>
    </w:rPr>
  </w:style>
  <w:style w:type="paragraph" w:customStyle="1" w:styleId="Nadpis2">
    <w:name w:val="Nadpis2"/>
    <w:basedOn w:val="Nadpis1"/>
    <w:next w:val="Text"/>
    <w:link w:val="Nadpis2Char0"/>
    <w:autoRedefine/>
    <w:rsid w:val="00E51235"/>
    <w:pPr>
      <w:numPr>
        <w:numId w:val="6"/>
      </w:numPr>
      <w:spacing w:line="240" w:lineRule="atLeast"/>
      <w:ind w:left="357" w:hanging="357"/>
      <w:outlineLvl w:val="1"/>
    </w:pPr>
    <w:rPr>
      <w:rFonts w:ascii="Arial" w:hAnsi="Arial"/>
      <w:sz w:val="28"/>
    </w:rPr>
  </w:style>
  <w:style w:type="character" w:customStyle="1" w:styleId="Nadpis2Char0">
    <w:name w:val="Nadpis2 Char"/>
    <w:basedOn w:val="Nadpis1Char0"/>
    <w:link w:val="Nadpis2"/>
    <w:rsid w:val="00E51235"/>
    <w:rPr>
      <w:rFonts w:ascii="Arial" w:eastAsiaTheme="majorEastAsia" w:hAnsi="Arial" w:cs="HelveticaNeueLTPro-Bd"/>
      <w:b/>
      <w:sz w:val="28"/>
      <w:szCs w:val="25"/>
      <w:lang w:eastAsia="cs-CZ"/>
    </w:rPr>
  </w:style>
  <w:style w:type="character" w:customStyle="1" w:styleId="Nadpis1Char0">
    <w:name w:val="Nadpis1 Char"/>
    <w:basedOn w:val="Nadpis1Char"/>
    <w:link w:val="Nadpis1"/>
    <w:rsid w:val="00E51235"/>
    <w:rPr>
      <w:rFonts w:ascii="Segoe UI" w:eastAsiaTheme="majorEastAsia" w:hAnsi="Segoe UI" w:cs="HelveticaNeueLTPro-Bd"/>
      <w:b/>
      <w:sz w:val="32"/>
      <w:szCs w:val="25"/>
      <w:lang w:eastAsia="cs-CZ"/>
    </w:rPr>
  </w:style>
  <w:style w:type="paragraph" w:customStyle="1" w:styleId="Nadpis3">
    <w:name w:val="Nadpis3"/>
    <w:basedOn w:val="Nadpis2"/>
    <w:next w:val="Text"/>
    <w:link w:val="Nadpis3Char0"/>
    <w:autoRedefine/>
    <w:rsid w:val="00E51235"/>
    <w:pPr>
      <w:numPr>
        <w:numId w:val="7"/>
      </w:numPr>
      <w:spacing w:line="240" w:lineRule="auto"/>
      <w:ind w:left="357" w:hanging="357"/>
    </w:pPr>
  </w:style>
  <w:style w:type="character" w:customStyle="1" w:styleId="Nadpis3Char0">
    <w:name w:val="Nadpis3 Char"/>
    <w:basedOn w:val="Nadpis2Char0"/>
    <w:link w:val="Nadpis3"/>
    <w:rsid w:val="00E51235"/>
    <w:rPr>
      <w:rFonts w:ascii="Arial" w:eastAsiaTheme="majorEastAsia" w:hAnsi="Arial" w:cs="HelveticaNeueLTPro-Bd"/>
      <w:b/>
      <w:sz w:val="28"/>
      <w:szCs w:val="25"/>
      <w:lang w:eastAsia="cs-CZ"/>
    </w:rPr>
  </w:style>
  <w:style w:type="character" w:customStyle="1" w:styleId="Nzevfirmy">
    <w:name w:val="Název firmy"/>
    <w:rsid w:val="00E51235"/>
    <w:rPr>
      <w:rFonts w:ascii="Arial" w:hAnsi="Arial"/>
      <w:i/>
      <w:color w:val="auto"/>
      <w:spacing w:val="0"/>
      <w:position w:val="0"/>
      <w:sz w:val="22"/>
      <w:u w:val="none"/>
    </w:rPr>
  </w:style>
  <w:style w:type="paragraph" w:customStyle="1" w:styleId="Podnadpis1">
    <w:name w:val="Podnadpis1"/>
    <w:basedOn w:val="Normln"/>
    <w:next w:val="Normln"/>
    <w:rsid w:val="00E51235"/>
    <w:pPr>
      <w:keepNext/>
      <w:spacing w:after="240" w:line="240" w:lineRule="auto"/>
    </w:pPr>
    <w:rPr>
      <w:rFonts w:ascii="Arial" w:eastAsia="Times New Roman" w:hAnsi="Arial" w:cs="Times New Roman"/>
      <w:b/>
      <w:szCs w:val="20"/>
      <w:lang w:eastAsia="cs-CZ"/>
    </w:rPr>
  </w:style>
  <w:style w:type="character" w:customStyle="1" w:styleId="platne1">
    <w:name w:val="platne1"/>
    <w:basedOn w:val="Standardnpsmoodstavce"/>
    <w:rsid w:val="00E51235"/>
  </w:style>
  <w:style w:type="paragraph" w:styleId="Normlnweb">
    <w:name w:val="Normal (Web)"/>
    <w:basedOn w:val="Normln"/>
    <w:uiPriority w:val="99"/>
    <w:unhideWhenUsed/>
    <w:rsid w:val="00E51235"/>
    <w:pPr>
      <w:spacing w:before="100" w:beforeAutospacing="1" w:after="100" w:afterAutospacing="1" w:line="240" w:lineRule="auto"/>
      <w:jc w:val="left"/>
    </w:pPr>
    <w:rPr>
      <w:rFonts w:ascii="Times New Roman" w:eastAsia="Calibri" w:hAnsi="Times New Roman" w:cs="Times New Roman"/>
      <w:sz w:val="24"/>
      <w:szCs w:val="24"/>
      <w:lang w:eastAsia="cs-CZ"/>
    </w:rPr>
  </w:style>
  <w:style w:type="paragraph" w:customStyle="1" w:styleId="Default">
    <w:name w:val="Default"/>
    <w:rsid w:val="00E51235"/>
    <w:pPr>
      <w:autoSpaceDE w:val="0"/>
      <w:autoSpaceDN w:val="0"/>
      <w:adjustRightInd w:val="0"/>
      <w:spacing w:after="0" w:line="240" w:lineRule="auto"/>
    </w:pPr>
    <w:rPr>
      <w:rFonts w:ascii="EUAlbertina" w:eastAsia="Times New Roman" w:hAnsi="EUAlbertina" w:cs="EUAlbertina"/>
      <w:color w:val="000000"/>
      <w:sz w:val="24"/>
      <w:szCs w:val="24"/>
      <w:lang w:eastAsia="cs-CZ"/>
    </w:rPr>
  </w:style>
  <w:style w:type="paragraph" w:customStyle="1" w:styleId="CM4">
    <w:name w:val="CM4"/>
    <w:basedOn w:val="Default"/>
    <w:next w:val="Default"/>
    <w:uiPriority w:val="99"/>
    <w:rsid w:val="00E51235"/>
    <w:rPr>
      <w:rFonts w:cs="Times New Roman"/>
      <w:color w:val="auto"/>
    </w:rPr>
  </w:style>
  <w:style w:type="paragraph" w:customStyle="1" w:styleId="CM1">
    <w:name w:val="CM1"/>
    <w:basedOn w:val="Default"/>
    <w:next w:val="Default"/>
    <w:uiPriority w:val="99"/>
    <w:rsid w:val="00E51235"/>
    <w:rPr>
      <w:rFonts w:cs="Times New Roman"/>
      <w:color w:val="auto"/>
    </w:rPr>
  </w:style>
  <w:style w:type="paragraph" w:customStyle="1" w:styleId="CM3">
    <w:name w:val="CM3"/>
    <w:basedOn w:val="Default"/>
    <w:next w:val="Default"/>
    <w:uiPriority w:val="99"/>
    <w:rsid w:val="00E51235"/>
    <w:rPr>
      <w:rFonts w:cs="Times New Roman"/>
      <w:color w:val="auto"/>
    </w:rPr>
  </w:style>
  <w:style w:type="paragraph" w:customStyle="1" w:styleId="STnormal">
    <w:name w:val="S+T_normal"/>
    <w:basedOn w:val="Normln"/>
    <w:link w:val="STnormalChar"/>
    <w:qFormat/>
    <w:rsid w:val="00892973"/>
    <w:pPr>
      <w:spacing w:after="60" w:line="264" w:lineRule="auto"/>
    </w:pPr>
    <w:rPr>
      <w:rFonts w:ascii="Segoe UI" w:hAnsi="Segoe UI" w:cs="Segoe UI"/>
      <w:sz w:val="20"/>
      <w:szCs w:val="20"/>
    </w:rPr>
  </w:style>
  <w:style w:type="character" w:customStyle="1" w:styleId="STnormalChar">
    <w:name w:val="S+T_normal Char"/>
    <w:basedOn w:val="Standardnpsmoodstavce"/>
    <w:link w:val="STnormal"/>
    <w:rsid w:val="00892973"/>
    <w:rPr>
      <w:rFonts w:ascii="Segoe UI" w:hAnsi="Segoe UI" w:cs="Segoe UI"/>
      <w:sz w:val="20"/>
      <w:szCs w:val="20"/>
    </w:rPr>
  </w:style>
  <w:style w:type="character" w:customStyle="1" w:styleId="OdstavecseseznamemChar">
    <w:name w:val="Odstavec se seznamem Char"/>
    <w:basedOn w:val="Standardnpsmoodstavce"/>
    <w:link w:val="Odstavecseseznamem"/>
    <w:uiPriority w:val="34"/>
    <w:locked/>
    <w:rsid w:val="00DD53CD"/>
  </w:style>
  <w:style w:type="paragraph" w:customStyle="1" w:styleId="STNADPIS3">
    <w:name w:val="S+T_NADPIS3"/>
    <w:basedOn w:val="Nadpis20"/>
    <w:link w:val="STNADPIS3Char"/>
    <w:qFormat/>
    <w:rsid w:val="00F00868"/>
    <w:pPr>
      <w:keepNext/>
      <w:keepLines/>
      <w:numPr>
        <w:ilvl w:val="2"/>
        <w:numId w:val="29"/>
      </w:numPr>
      <w:spacing w:after="120" w:line="288" w:lineRule="auto"/>
      <w:contextualSpacing w:val="0"/>
      <w:pPrChange w:id="0" w:author="Kitti Orszaghova" w:date="2019-11-14T17:02:00Z">
        <w:pPr>
          <w:keepNext/>
          <w:keepLines/>
          <w:numPr>
            <w:ilvl w:val="2"/>
            <w:numId w:val="29"/>
          </w:numPr>
          <w:spacing w:after="120" w:line="288" w:lineRule="auto"/>
          <w:ind w:left="964" w:hanging="964"/>
          <w:jc w:val="both"/>
          <w:outlineLvl w:val="1"/>
        </w:pPr>
      </w:pPrChange>
    </w:pPr>
    <w:rPr>
      <w:rFonts w:ascii="Segoe UI" w:hAnsi="Segoe UI" w:cs="Segoe UI"/>
      <w:sz w:val="20"/>
      <w:rPrChange w:id="0" w:author="Kitti Orszaghova" w:date="2019-11-14T17:02:00Z">
        <w:rPr>
          <w:rFonts w:ascii="Segoe UI" w:eastAsiaTheme="minorHAnsi" w:hAnsi="Segoe UI" w:cs="Segoe UI"/>
          <w:b/>
          <w:sz w:val="22"/>
          <w:szCs w:val="22"/>
          <w:lang w:val="cs-CZ" w:eastAsia="en-US" w:bidi="ar-SA"/>
        </w:rPr>
      </w:rPrChange>
    </w:rPr>
  </w:style>
  <w:style w:type="character" w:customStyle="1" w:styleId="STNADPIS3Char">
    <w:name w:val="S+T_NADPIS3 Char"/>
    <w:basedOn w:val="Nadpis2Char"/>
    <w:link w:val="STNADPIS3"/>
    <w:rsid w:val="00F00868"/>
    <w:rPr>
      <w:rFonts w:ascii="Segoe UI" w:hAnsi="Segoe UI" w:cs="Segoe UI"/>
      <w:b/>
      <w:sz w:val="20"/>
    </w:rPr>
  </w:style>
  <w:style w:type="paragraph" w:customStyle="1" w:styleId="STZPAT">
    <w:name w:val="S+T_ZÁPATÍ"/>
    <w:basedOn w:val="Zpat"/>
    <w:link w:val="STZPATChar"/>
    <w:qFormat/>
    <w:rsid w:val="00B13E95"/>
    <w:pPr>
      <w:jc w:val="right"/>
    </w:pPr>
    <w:rPr>
      <w:rFonts w:ascii="Segoe UI" w:hAnsi="Segoe UI" w:cs="Segoe UI"/>
      <w:sz w:val="18"/>
      <w:szCs w:val="18"/>
    </w:rPr>
  </w:style>
  <w:style w:type="character" w:styleId="Nevyeenzmnka">
    <w:name w:val="Unresolved Mention"/>
    <w:basedOn w:val="Standardnpsmoodstavce"/>
    <w:uiPriority w:val="99"/>
    <w:semiHidden/>
    <w:unhideWhenUsed/>
    <w:rsid w:val="00B33AA8"/>
    <w:rPr>
      <w:color w:val="605E5C"/>
      <w:shd w:val="clear" w:color="auto" w:fill="E1DFDD"/>
    </w:rPr>
  </w:style>
  <w:style w:type="character" w:customStyle="1" w:styleId="STZPATChar">
    <w:name w:val="S+T_ZÁPATÍ Char"/>
    <w:basedOn w:val="ZpatChar"/>
    <w:link w:val="STZPAT"/>
    <w:rsid w:val="00B13E95"/>
    <w:rPr>
      <w:rFonts w:ascii="Segoe UI" w:hAnsi="Segoe UI" w:cs="Segoe UI"/>
      <w:sz w:val="18"/>
      <w:szCs w:val="18"/>
    </w:rPr>
  </w:style>
  <w:style w:type="character" w:styleId="Sledovanodkaz">
    <w:name w:val="FollowedHyperlink"/>
    <w:basedOn w:val="Standardnpsmoodstavce"/>
    <w:uiPriority w:val="99"/>
    <w:semiHidden/>
    <w:unhideWhenUsed/>
    <w:rsid w:val="00B33AA8"/>
    <w:rPr>
      <w:color w:val="954F72" w:themeColor="followedHyperlink"/>
      <w:u w:val="single"/>
    </w:rPr>
  </w:style>
  <w:style w:type="paragraph" w:customStyle="1" w:styleId="STNADPIS2a">
    <w:name w:val="S+T_NADPIS2a"/>
    <w:basedOn w:val="STNADPIS2"/>
    <w:link w:val="STNADPIS2aChar"/>
    <w:rsid w:val="004267E0"/>
    <w:rPr>
      <w:b w:val="0"/>
      <w:sz w:val="24"/>
    </w:rPr>
  </w:style>
  <w:style w:type="paragraph" w:customStyle="1" w:styleId="STodrkyabc">
    <w:name w:val="S+T_odrážky abc"/>
    <w:basedOn w:val="STNORMLN-2"/>
    <w:link w:val="STodrkyabcChar"/>
    <w:qFormat/>
    <w:rsid w:val="004267E0"/>
    <w:pPr>
      <w:numPr>
        <w:numId w:val="42"/>
      </w:numPr>
    </w:pPr>
  </w:style>
  <w:style w:type="character" w:customStyle="1" w:styleId="STNADPIS2aChar">
    <w:name w:val="S+T_NADPIS2a Char"/>
    <w:basedOn w:val="STNADPIS2Char"/>
    <w:link w:val="STNADPIS2a"/>
    <w:rsid w:val="004267E0"/>
    <w:rPr>
      <w:rFonts w:ascii="Segoe UI" w:hAnsi="Segoe UI" w:cs="Segoe UI"/>
      <w:b w:val="0"/>
      <w:color w:val="262626" w:themeColor="text1" w:themeTint="D9"/>
      <w:sz w:val="24"/>
      <w:szCs w:val="16"/>
    </w:rPr>
  </w:style>
  <w:style w:type="paragraph" w:customStyle="1" w:styleId="STTABULKY">
    <w:name w:val="S+T_TABULKY"/>
    <w:basedOn w:val="STNORMLN-1"/>
    <w:link w:val="STTABULKYChar"/>
    <w:qFormat/>
    <w:rsid w:val="00A01C2C"/>
    <w:pPr>
      <w:spacing w:after="0" w:line="240" w:lineRule="auto"/>
    </w:pPr>
    <w:rPr>
      <w:sz w:val="18"/>
    </w:rPr>
  </w:style>
  <w:style w:type="character" w:customStyle="1" w:styleId="STodrkyabcChar">
    <w:name w:val="S+T_odrážky abc Char"/>
    <w:basedOn w:val="STNORMLN-2Char"/>
    <w:link w:val="STodrkyabc"/>
    <w:rsid w:val="004267E0"/>
    <w:rPr>
      <w:rFonts w:ascii="Segoe UI" w:hAnsi="Segoe UI"/>
      <w:color w:val="262626" w:themeColor="text1" w:themeTint="D9"/>
      <w:sz w:val="20"/>
      <w:szCs w:val="20"/>
    </w:rPr>
  </w:style>
  <w:style w:type="character" w:customStyle="1" w:styleId="STTABULKYChar">
    <w:name w:val="S+T_TABULKY Char"/>
    <w:basedOn w:val="STNORMLN-1Char"/>
    <w:link w:val="STTABULKY"/>
    <w:rsid w:val="00A01C2C"/>
    <w:rPr>
      <w:rFonts w:ascii="Segoe UI" w:hAnsi="Segoe UI"/>
      <w:color w:val="262626" w:themeColor="text1" w:themeTint="D9"/>
      <w:sz w:val="18"/>
    </w:rPr>
  </w:style>
  <w:style w:type="character" w:styleId="Siln">
    <w:name w:val="Strong"/>
    <w:basedOn w:val="Standardnpsmoodstavce"/>
    <w:uiPriority w:val="22"/>
    <w:qFormat/>
    <w:rsid w:val="00C13F14"/>
    <w:rPr>
      <w:b/>
      <w:bCs/>
    </w:rPr>
  </w:style>
  <w:style w:type="paragraph" w:customStyle="1" w:styleId="Normlnbezmezer">
    <w:name w:val="Normální bez mezer"/>
    <w:basedOn w:val="Normln"/>
    <w:link w:val="NormlnbezmezerChar"/>
    <w:qFormat/>
    <w:rsid w:val="00317625"/>
    <w:pPr>
      <w:spacing w:after="0" w:line="240" w:lineRule="auto"/>
    </w:pPr>
    <w:rPr>
      <w:rFonts w:ascii="Segoe UI" w:hAnsi="Segoe UI"/>
      <w:sz w:val="24"/>
    </w:rPr>
  </w:style>
  <w:style w:type="character" w:customStyle="1" w:styleId="NormlnbezmezerChar">
    <w:name w:val="Normální bez mezer Char"/>
    <w:link w:val="Normlnbezmezer"/>
    <w:locked/>
    <w:rsid w:val="00317625"/>
    <w:rPr>
      <w:rFonts w:ascii="Segoe UI" w:hAnsi="Segoe UI"/>
      <w:sz w:val="24"/>
    </w:rPr>
  </w:style>
  <w:style w:type="paragraph" w:customStyle="1" w:styleId="Normlntab">
    <w:name w:val="Normální tab"/>
    <w:basedOn w:val="Normln"/>
    <w:qFormat/>
    <w:rsid w:val="00317625"/>
    <w:pPr>
      <w:suppressAutoHyphens/>
      <w:spacing w:after="0" w:line="240" w:lineRule="auto"/>
      <w:jc w:val="left"/>
    </w:pPr>
    <w:rPr>
      <w:rFonts w:ascii="Times New Roman" w:eastAsia="Calibri" w:hAnsi="Times New Roman"/>
      <w:color w:val="00000A"/>
      <w:sz w:val="20"/>
    </w:rPr>
  </w:style>
  <w:style w:type="paragraph" w:customStyle="1" w:styleId="NormlnNadpistabulky">
    <w:name w:val="Normální Nadpis tabulky"/>
    <w:basedOn w:val="Normlntab"/>
    <w:rsid w:val="00317625"/>
    <w:pPr>
      <w:spacing w:after="100"/>
    </w:pPr>
    <w:rPr>
      <w:b/>
      <w:sz w:val="24"/>
    </w:rPr>
  </w:style>
  <w:style w:type="paragraph" w:customStyle="1" w:styleId="Normlntabodstavec">
    <w:name w:val="Normální tab odstavec"/>
    <w:basedOn w:val="Normlntab"/>
    <w:rsid w:val="0031762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849930">
      <w:bodyDiv w:val="1"/>
      <w:marLeft w:val="0"/>
      <w:marRight w:val="0"/>
      <w:marTop w:val="0"/>
      <w:marBottom w:val="0"/>
      <w:divBdr>
        <w:top w:val="none" w:sz="0" w:space="0" w:color="auto"/>
        <w:left w:val="none" w:sz="0" w:space="0" w:color="auto"/>
        <w:bottom w:val="none" w:sz="0" w:space="0" w:color="auto"/>
        <w:right w:val="none" w:sz="0" w:space="0" w:color="auto"/>
      </w:divBdr>
    </w:div>
    <w:div w:id="65106403">
      <w:bodyDiv w:val="1"/>
      <w:marLeft w:val="0"/>
      <w:marRight w:val="0"/>
      <w:marTop w:val="0"/>
      <w:marBottom w:val="0"/>
      <w:divBdr>
        <w:top w:val="none" w:sz="0" w:space="0" w:color="auto"/>
        <w:left w:val="none" w:sz="0" w:space="0" w:color="auto"/>
        <w:bottom w:val="none" w:sz="0" w:space="0" w:color="auto"/>
        <w:right w:val="none" w:sz="0" w:space="0" w:color="auto"/>
      </w:divBdr>
    </w:div>
    <w:div w:id="73626745">
      <w:bodyDiv w:val="1"/>
      <w:marLeft w:val="0"/>
      <w:marRight w:val="0"/>
      <w:marTop w:val="0"/>
      <w:marBottom w:val="0"/>
      <w:divBdr>
        <w:top w:val="none" w:sz="0" w:space="0" w:color="auto"/>
        <w:left w:val="none" w:sz="0" w:space="0" w:color="auto"/>
        <w:bottom w:val="none" w:sz="0" w:space="0" w:color="auto"/>
        <w:right w:val="none" w:sz="0" w:space="0" w:color="auto"/>
      </w:divBdr>
    </w:div>
    <w:div w:id="82847281">
      <w:bodyDiv w:val="1"/>
      <w:marLeft w:val="0"/>
      <w:marRight w:val="0"/>
      <w:marTop w:val="0"/>
      <w:marBottom w:val="0"/>
      <w:divBdr>
        <w:top w:val="none" w:sz="0" w:space="0" w:color="auto"/>
        <w:left w:val="none" w:sz="0" w:space="0" w:color="auto"/>
        <w:bottom w:val="none" w:sz="0" w:space="0" w:color="auto"/>
        <w:right w:val="none" w:sz="0" w:space="0" w:color="auto"/>
      </w:divBdr>
    </w:div>
    <w:div w:id="108548442">
      <w:bodyDiv w:val="1"/>
      <w:marLeft w:val="0"/>
      <w:marRight w:val="0"/>
      <w:marTop w:val="0"/>
      <w:marBottom w:val="0"/>
      <w:divBdr>
        <w:top w:val="none" w:sz="0" w:space="0" w:color="auto"/>
        <w:left w:val="none" w:sz="0" w:space="0" w:color="auto"/>
        <w:bottom w:val="none" w:sz="0" w:space="0" w:color="auto"/>
        <w:right w:val="none" w:sz="0" w:space="0" w:color="auto"/>
      </w:divBdr>
    </w:div>
    <w:div w:id="116798453">
      <w:bodyDiv w:val="1"/>
      <w:marLeft w:val="0"/>
      <w:marRight w:val="0"/>
      <w:marTop w:val="0"/>
      <w:marBottom w:val="0"/>
      <w:divBdr>
        <w:top w:val="none" w:sz="0" w:space="0" w:color="auto"/>
        <w:left w:val="none" w:sz="0" w:space="0" w:color="auto"/>
        <w:bottom w:val="none" w:sz="0" w:space="0" w:color="auto"/>
        <w:right w:val="none" w:sz="0" w:space="0" w:color="auto"/>
      </w:divBdr>
    </w:div>
    <w:div w:id="122357326">
      <w:bodyDiv w:val="1"/>
      <w:marLeft w:val="0"/>
      <w:marRight w:val="0"/>
      <w:marTop w:val="0"/>
      <w:marBottom w:val="0"/>
      <w:divBdr>
        <w:top w:val="none" w:sz="0" w:space="0" w:color="auto"/>
        <w:left w:val="none" w:sz="0" w:space="0" w:color="auto"/>
        <w:bottom w:val="none" w:sz="0" w:space="0" w:color="auto"/>
        <w:right w:val="none" w:sz="0" w:space="0" w:color="auto"/>
      </w:divBdr>
    </w:div>
    <w:div w:id="126897582">
      <w:bodyDiv w:val="1"/>
      <w:marLeft w:val="0"/>
      <w:marRight w:val="0"/>
      <w:marTop w:val="0"/>
      <w:marBottom w:val="0"/>
      <w:divBdr>
        <w:top w:val="none" w:sz="0" w:space="0" w:color="auto"/>
        <w:left w:val="none" w:sz="0" w:space="0" w:color="auto"/>
        <w:bottom w:val="none" w:sz="0" w:space="0" w:color="auto"/>
        <w:right w:val="none" w:sz="0" w:space="0" w:color="auto"/>
      </w:divBdr>
    </w:div>
    <w:div w:id="188181129">
      <w:bodyDiv w:val="1"/>
      <w:marLeft w:val="0"/>
      <w:marRight w:val="0"/>
      <w:marTop w:val="0"/>
      <w:marBottom w:val="0"/>
      <w:divBdr>
        <w:top w:val="none" w:sz="0" w:space="0" w:color="auto"/>
        <w:left w:val="none" w:sz="0" w:space="0" w:color="auto"/>
        <w:bottom w:val="none" w:sz="0" w:space="0" w:color="auto"/>
        <w:right w:val="none" w:sz="0" w:space="0" w:color="auto"/>
      </w:divBdr>
    </w:div>
    <w:div w:id="204488388">
      <w:bodyDiv w:val="1"/>
      <w:marLeft w:val="0"/>
      <w:marRight w:val="0"/>
      <w:marTop w:val="0"/>
      <w:marBottom w:val="0"/>
      <w:divBdr>
        <w:top w:val="none" w:sz="0" w:space="0" w:color="auto"/>
        <w:left w:val="none" w:sz="0" w:space="0" w:color="auto"/>
        <w:bottom w:val="none" w:sz="0" w:space="0" w:color="auto"/>
        <w:right w:val="none" w:sz="0" w:space="0" w:color="auto"/>
      </w:divBdr>
    </w:div>
    <w:div w:id="213392743">
      <w:bodyDiv w:val="1"/>
      <w:marLeft w:val="0"/>
      <w:marRight w:val="0"/>
      <w:marTop w:val="0"/>
      <w:marBottom w:val="0"/>
      <w:divBdr>
        <w:top w:val="none" w:sz="0" w:space="0" w:color="auto"/>
        <w:left w:val="none" w:sz="0" w:space="0" w:color="auto"/>
        <w:bottom w:val="none" w:sz="0" w:space="0" w:color="auto"/>
        <w:right w:val="none" w:sz="0" w:space="0" w:color="auto"/>
      </w:divBdr>
    </w:div>
    <w:div w:id="244263057">
      <w:bodyDiv w:val="1"/>
      <w:marLeft w:val="0"/>
      <w:marRight w:val="0"/>
      <w:marTop w:val="0"/>
      <w:marBottom w:val="0"/>
      <w:divBdr>
        <w:top w:val="none" w:sz="0" w:space="0" w:color="auto"/>
        <w:left w:val="none" w:sz="0" w:space="0" w:color="auto"/>
        <w:bottom w:val="none" w:sz="0" w:space="0" w:color="auto"/>
        <w:right w:val="none" w:sz="0" w:space="0" w:color="auto"/>
      </w:divBdr>
    </w:div>
    <w:div w:id="244532356">
      <w:bodyDiv w:val="1"/>
      <w:marLeft w:val="0"/>
      <w:marRight w:val="0"/>
      <w:marTop w:val="0"/>
      <w:marBottom w:val="0"/>
      <w:divBdr>
        <w:top w:val="none" w:sz="0" w:space="0" w:color="auto"/>
        <w:left w:val="none" w:sz="0" w:space="0" w:color="auto"/>
        <w:bottom w:val="none" w:sz="0" w:space="0" w:color="auto"/>
        <w:right w:val="none" w:sz="0" w:space="0" w:color="auto"/>
      </w:divBdr>
    </w:div>
    <w:div w:id="255483616">
      <w:bodyDiv w:val="1"/>
      <w:marLeft w:val="0"/>
      <w:marRight w:val="0"/>
      <w:marTop w:val="0"/>
      <w:marBottom w:val="0"/>
      <w:divBdr>
        <w:top w:val="none" w:sz="0" w:space="0" w:color="auto"/>
        <w:left w:val="none" w:sz="0" w:space="0" w:color="auto"/>
        <w:bottom w:val="none" w:sz="0" w:space="0" w:color="auto"/>
        <w:right w:val="none" w:sz="0" w:space="0" w:color="auto"/>
      </w:divBdr>
    </w:div>
    <w:div w:id="285043949">
      <w:bodyDiv w:val="1"/>
      <w:marLeft w:val="0"/>
      <w:marRight w:val="0"/>
      <w:marTop w:val="0"/>
      <w:marBottom w:val="0"/>
      <w:divBdr>
        <w:top w:val="none" w:sz="0" w:space="0" w:color="auto"/>
        <w:left w:val="none" w:sz="0" w:space="0" w:color="auto"/>
        <w:bottom w:val="none" w:sz="0" w:space="0" w:color="auto"/>
        <w:right w:val="none" w:sz="0" w:space="0" w:color="auto"/>
      </w:divBdr>
    </w:div>
    <w:div w:id="309410012">
      <w:bodyDiv w:val="1"/>
      <w:marLeft w:val="0"/>
      <w:marRight w:val="0"/>
      <w:marTop w:val="0"/>
      <w:marBottom w:val="0"/>
      <w:divBdr>
        <w:top w:val="none" w:sz="0" w:space="0" w:color="auto"/>
        <w:left w:val="none" w:sz="0" w:space="0" w:color="auto"/>
        <w:bottom w:val="none" w:sz="0" w:space="0" w:color="auto"/>
        <w:right w:val="none" w:sz="0" w:space="0" w:color="auto"/>
      </w:divBdr>
    </w:div>
    <w:div w:id="404764614">
      <w:bodyDiv w:val="1"/>
      <w:marLeft w:val="0"/>
      <w:marRight w:val="0"/>
      <w:marTop w:val="0"/>
      <w:marBottom w:val="0"/>
      <w:divBdr>
        <w:top w:val="none" w:sz="0" w:space="0" w:color="auto"/>
        <w:left w:val="none" w:sz="0" w:space="0" w:color="auto"/>
        <w:bottom w:val="none" w:sz="0" w:space="0" w:color="auto"/>
        <w:right w:val="none" w:sz="0" w:space="0" w:color="auto"/>
      </w:divBdr>
    </w:div>
    <w:div w:id="423842934">
      <w:bodyDiv w:val="1"/>
      <w:marLeft w:val="0"/>
      <w:marRight w:val="0"/>
      <w:marTop w:val="0"/>
      <w:marBottom w:val="0"/>
      <w:divBdr>
        <w:top w:val="none" w:sz="0" w:space="0" w:color="auto"/>
        <w:left w:val="none" w:sz="0" w:space="0" w:color="auto"/>
        <w:bottom w:val="none" w:sz="0" w:space="0" w:color="auto"/>
        <w:right w:val="none" w:sz="0" w:space="0" w:color="auto"/>
      </w:divBdr>
    </w:div>
    <w:div w:id="467163207">
      <w:bodyDiv w:val="1"/>
      <w:marLeft w:val="0"/>
      <w:marRight w:val="0"/>
      <w:marTop w:val="0"/>
      <w:marBottom w:val="0"/>
      <w:divBdr>
        <w:top w:val="none" w:sz="0" w:space="0" w:color="auto"/>
        <w:left w:val="none" w:sz="0" w:space="0" w:color="auto"/>
        <w:bottom w:val="none" w:sz="0" w:space="0" w:color="auto"/>
        <w:right w:val="none" w:sz="0" w:space="0" w:color="auto"/>
      </w:divBdr>
    </w:div>
    <w:div w:id="476531322">
      <w:bodyDiv w:val="1"/>
      <w:marLeft w:val="0"/>
      <w:marRight w:val="0"/>
      <w:marTop w:val="0"/>
      <w:marBottom w:val="0"/>
      <w:divBdr>
        <w:top w:val="none" w:sz="0" w:space="0" w:color="auto"/>
        <w:left w:val="none" w:sz="0" w:space="0" w:color="auto"/>
        <w:bottom w:val="none" w:sz="0" w:space="0" w:color="auto"/>
        <w:right w:val="none" w:sz="0" w:space="0" w:color="auto"/>
      </w:divBdr>
    </w:div>
    <w:div w:id="485829862">
      <w:bodyDiv w:val="1"/>
      <w:marLeft w:val="0"/>
      <w:marRight w:val="0"/>
      <w:marTop w:val="0"/>
      <w:marBottom w:val="0"/>
      <w:divBdr>
        <w:top w:val="none" w:sz="0" w:space="0" w:color="auto"/>
        <w:left w:val="none" w:sz="0" w:space="0" w:color="auto"/>
        <w:bottom w:val="none" w:sz="0" w:space="0" w:color="auto"/>
        <w:right w:val="none" w:sz="0" w:space="0" w:color="auto"/>
      </w:divBdr>
    </w:div>
    <w:div w:id="540900965">
      <w:bodyDiv w:val="1"/>
      <w:marLeft w:val="0"/>
      <w:marRight w:val="0"/>
      <w:marTop w:val="0"/>
      <w:marBottom w:val="0"/>
      <w:divBdr>
        <w:top w:val="none" w:sz="0" w:space="0" w:color="auto"/>
        <w:left w:val="none" w:sz="0" w:space="0" w:color="auto"/>
        <w:bottom w:val="none" w:sz="0" w:space="0" w:color="auto"/>
        <w:right w:val="none" w:sz="0" w:space="0" w:color="auto"/>
      </w:divBdr>
    </w:div>
    <w:div w:id="544022251">
      <w:bodyDiv w:val="1"/>
      <w:marLeft w:val="0"/>
      <w:marRight w:val="0"/>
      <w:marTop w:val="0"/>
      <w:marBottom w:val="0"/>
      <w:divBdr>
        <w:top w:val="none" w:sz="0" w:space="0" w:color="auto"/>
        <w:left w:val="none" w:sz="0" w:space="0" w:color="auto"/>
        <w:bottom w:val="none" w:sz="0" w:space="0" w:color="auto"/>
        <w:right w:val="none" w:sz="0" w:space="0" w:color="auto"/>
      </w:divBdr>
    </w:div>
    <w:div w:id="566495683">
      <w:bodyDiv w:val="1"/>
      <w:marLeft w:val="0"/>
      <w:marRight w:val="0"/>
      <w:marTop w:val="0"/>
      <w:marBottom w:val="0"/>
      <w:divBdr>
        <w:top w:val="none" w:sz="0" w:space="0" w:color="auto"/>
        <w:left w:val="none" w:sz="0" w:space="0" w:color="auto"/>
        <w:bottom w:val="none" w:sz="0" w:space="0" w:color="auto"/>
        <w:right w:val="none" w:sz="0" w:space="0" w:color="auto"/>
      </w:divBdr>
    </w:div>
    <w:div w:id="598829740">
      <w:bodyDiv w:val="1"/>
      <w:marLeft w:val="0"/>
      <w:marRight w:val="0"/>
      <w:marTop w:val="0"/>
      <w:marBottom w:val="0"/>
      <w:divBdr>
        <w:top w:val="none" w:sz="0" w:space="0" w:color="auto"/>
        <w:left w:val="none" w:sz="0" w:space="0" w:color="auto"/>
        <w:bottom w:val="none" w:sz="0" w:space="0" w:color="auto"/>
        <w:right w:val="none" w:sz="0" w:space="0" w:color="auto"/>
      </w:divBdr>
    </w:div>
    <w:div w:id="703600862">
      <w:bodyDiv w:val="1"/>
      <w:marLeft w:val="0"/>
      <w:marRight w:val="0"/>
      <w:marTop w:val="0"/>
      <w:marBottom w:val="0"/>
      <w:divBdr>
        <w:top w:val="none" w:sz="0" w:space="0" w:color="auto"/>
        <w:left w:val="none" w:sz="0" w:space="0" w:color="auto"/>
        <w:bottom w:val="none" w:sz="0" w:space="0" w:color="auto"/>
        <w:right w:val="none" w:sz="0" w:space="0" w:color="auto"/>
      </w:divBdr>
    </w:div>
    <w:div w:id="708340231">
      <w:bodyDiv w:val="1"/>
      <w:marLeft w:val="0"/>
      <w:marRight w:val="0"/>
      <w:marTop w:val="0"/>
      <w:marBottom w:val="0"/>
      <w:divBdr>
        <w:top w:val="none" w:sz="0" w:space="0" w:color="auto"/>
        <w:left w:val="none" w:sz="0" w:space="0" w:color="auto"/>
        <w:bottom w:val="none" w:sz="0" w:space="0" w:color="auto"/>
        <w:right w:val="none" w:sz="0" w:space="0" w:color="auto"/>
      </w:divBdr>
    </w:div>
    <w:div w:id="758598530">
      <w:bodyDiv w:val="1"/>
      <w:marLeft w:val="0"/>
      <w:marRight w:val="0"/>
      <w:marTop w:val="0"/>
      <w:marBottom w:val="0"/>
      <w:divBdr>
        <w:top w:val="none" w:sz="0" w:space="0" w:color="auto"/>
        <w:left w:val="none" w:sz="0" w:space="0" w:color="auto"/>
        <w:bottom w:val="none" w:sz="0" w:space="0" w:color="auto"/>
        <w:right w:val="none" w:sz="0" w:space="0" w:color="auto"/>
      </w:divBdr>
    </w:div>
    <w:div w:id="758646006">
      <w:bodyDiv w:val="1"/>
      <w:marLeft w:val="0"/>
      <w:marRight w:val="0"/>
      <w:marTop w:val="0"/>
      <w:marBottom w:val="0"/>
      <w:divBdr>
        <w:top w:val="none" w:sz="0" w:space="0" w:color="auto"/>
        <w:left w:val="none" w:sz="0" w:space="0" w:color="auto"/>
        <w:bottom w:val="none" w:sz="0" w:space="0" w:color="auto"/>
        <w:right w:val="none" w:sz="0" w:space="0" w:color="auto"/>
      </w:divBdr>
    </w:div>
    <w:div w:id="763308549">
      <w:bodyDiv w:val="1"/>
      <w:marLeft w:val="0"/>
      <w:marRight w:val="0"/>
      <w:marTop w:val="0"/>
      <w:marBottom w:val="0"/>
      <w:divBdr>
        <w:top w:val="none" w:sz="0" w:space="0" w:color="auto"/>
        <w:left w:val="none" w:sz="0" w:space="0" w:color="auto"/>
        <w:bottom w:val="none" w:sz="0" w:space="0" w:color="auto"/>
        <w:right w:val="none" w:sz="0" w:space="0" w:color="auto"/>
      </w:divBdr>
    </w:div>
    <w:div w:id="780564474">
      <w:bodyDiv w:val="1"/>
      <w:marLeft w:val="0"/>
      <w:marRight w:val="0"/>
      <w:marTop w:val="0"/>
      <w:marBottom w:val="0"/>
      <w:divBdr>
        <w:top w:val="none" w:sz="0" w:space="0" w:color="auto"/>
        <w:left w:val="none" w:sz="0" w:space="0" w:color="auto"/>
        <w:bottom w:val="none" w:sz="0" w:space="0" w:color="auto"/>
        <w:right w:val="none" w:sz="0" w:space="0" w:color="auto"/>
      </w:divBdr>
    </w:div>
    <w:div w:id="790049189">
      <w:bodyDiv w:val="1"/>
      <w:marLeft w:val="0"/>
      <w:marRight w:val="0"/>
      <w:marTop w:val="0"/>
      <w:marBottom w:val="0"/>
      <w:divBdr>
        <w:top w:val="none" w:sz="0" w:space="0" w:color="auto"/>
        <w:left w:val="none" w:sz="0" w:space="0" w:color="auto"/>
        <w:bottom w:val="none" w:sz="0" w:space="0" w:color="auto"/>
        <w:right w:val="none" w:sz="0" w:space="0" w:color="auto"/>
      </w:divBdr>
    </w:div>
    <w:div w:id="800615672">
      <w:bodyDiv w:val="1"/>
      <w:marLeft w:val="0"/>
      <w:marRight w:val="0"/>
      <w:marTop w:val="0"/>
      <w:marBottom w:val="0"/>
      <w:divBdr>
        <w:top w:val="none" w:sz="0" w:space="0" w:color="auto"/>
        <w:left w:val="none" w:sz="0" w:space="0" w:color="auto"/>
        <w:bottom w:val="none" w:sz="0" w:space="0" w:color="auto"/>
        <w:right w:val="none" w:sz="0" w:space="0" w:color="auto"/>
      </w:divBdr>
    </w:div>
    <w:div w:id="806774768">
      <w:bodyDiv w:val="1"/>
      <w:marLeft w:val="0"/>
      <w:marRight w:val="0"/>
      <w:marTop w:val="0"/>
      <w:marBottom w:val="0"/>
      <w:divBdr>
        <w:top w:val="none" w:sz="0" w:space="0" w:color="auto"/>
        <w:left w:val="none" w:sz="0" w:space="0" w:color="auto"/>
        <w:bottom w:val="none" w:sz="0" w:space="0" w:color="auto"/>
        <w:right w:val="none" w:sz="0" w:space="0" w:color="auto"/>
      </w:divBdr>
    </w:div>
    <w:div w:id="831721497">
      <w:bodyDiv w:val="1"/>
      <w:marLeft w:val="0"/>
      <w:marRight w:val="0"/>
      <w:marTop w:val="0"/>
      <w:marBottom w:val="0"/>
      <w:divBdr>
        <w:top w:val="none" w:sz="0" w:space="0" w:color="auto"/>
        <w:left w:val="none" w:sz="0" w:space="0" w:color="auto"/>
        <w:bottom w:val="none" w:sz="0" w:space="0" w:color="auto"/>
        <w:right w:val="none" w:sz="0" w:space="0" w:color="auto"/>
      </w:divBdr>
    </w:div>
    <w:div w:id="833446976">
      <w:bodyDiv w:val="1"/>
      <w:marLeft w:val="0"/>
      <w:marRight w:val="0"/>
      <w:marTop w:val="0"/>
      <w:marBottom w:val="0"/>
      <w:divBdr>
        <w:top w:val="none" w:sz="0" w:space="0" w:color="auto"/>
        <w:left w:val="none" w:sz="0" w:space="0" w:color="auto"/>
        <w:bottom w:val="none" w:sz="0" w:space="0" w:color="auto"/>
        <w:right w:val="none" w:sz="0" w:space="0" w:color="auto"/>
      </w:divBdr>
    </w:div>
    <w:div w:id="894388231">
      <w:bodyDiv w:val="1"/>
      <w:marLeft w:val="0"/>
      <w:marRight w:val="0"/>
      <w:marTop w:val="0"/>
      <w:marBottom w:val="0"/>
      <w:divBdr>
        <w:top w:val="none" w:sz="0" w:space="0" w:color="auto"/>
        <w:left w:val="none" w:sz="0" w:space="0" w:color="auto"/>
        <w:bottom w:val="none" w:sz="0" w:space="0" w:color="auto"/>
        <w:right w:val="none" w:sz="0" w:space="0" w:color="auto"/>
      </w:divBdr>
    </w:div>
    <w:div w:id="908922986">
      <w:bodyDiv w:val="1"/>
      <w:marLeft w:val="0"/>
      <w:marRight w:val="0"/>
      <w:marTop w:val="0"/>
      <w:marBottom w:val="0"/>
      <w:divBdr>
        <w:top w:val="none" w:sz="0" w:space="0" w:color="auto"/>
        <w:left w:val="none" w:sz="0" w:space="0" w:color="auto"/>
        <w:bottom w:val="none" w:sz="0" w:space="0" w:color="auto"/>
        <w:right w:val="none" w:sz="0" w:space="0" w:color="auto"/>
      </w:divBdr>
    </w:div>
    <w:div w:id="921720558">
      <w:bodyDiv w:val="1"/>
      <w:marLeft w:val="0"/>
      <w:marRight w:val="0"/>
      <w:marTop w:val="0"/>
      <w:marBottom w:val="0"/>
      <w:divBdr>
        <w:top w:val="none" w:sz="0" w:space="0" w:color="auto"/>
        <w:left w:val="none" w:sz="0" w:space="0" w:color="auto"/>
        <w:bottom w:val="none" w:sz="0" w:space="0" w:color="auto"/>
        <w:right w:val="none" w:sz="0" w:space="0" w:color="auto"/>
      </w:divBdr>
    </w:div>
    <w:div w:id="925765748">
      <w:bodyDiv w:val="1"/>
      <w:marLeft w:val="0"/>
      <w:marRight w:val="0"/>
      <w:marTop w:val="0"/>
      <w:marBottom w:val="0"/>
      <w:divBdr>
        <w:top w:val="none" w:sz="0" w:space="0" w:color="auto"/>
        <w:left w:val="none" w:sz="0" w:space="0" w:color="auto"/>
        <w:bottom w:val="none" w:sz="0" w:space="0" w:color="auto"/>
        <w:right w:val="none" w:sz="0" w:space="0" w:color="auto"/>
      </w:divBdr>
    </w:div>
    <w:div w:id="964045306">
      <w:bodyDiv w:val="1"/>
      <w:marLeft w:val="0"/>
      <w:marRight w:val="0"/>
      <w:marTop w:val="0"/>
      <w:marBottom w:val="0"/>
      <w:divBdr>
        <w:top w:val="none" w:sz="0" w:space="0" w:color="auto"/>
        <w:left w:val="none" w:sz="0" w:space="0" w:color="auto"/>
        <w:bottom w:val="none" w:sz="0" w:space="0" w:color="auto"/>
        <w:right w:val="none" w:sz="0" w:space="0" w:color="auto"/>
      </w:divBdr>
    </w:div>
    <w:div w:id="968706930">
      <w:bodyDiv w:val="1"/>
      <w:marLeft w:val="0"/>
      <w:marRight w:val="0"/>
      <w:marTop w:val="0"/>
      <w:marBottom w:val="0"/>
      <w:divBdr>
        <w:top w:val="none" w:sz="0" w:space="0" w:color="auto"/>
        <w:left w:val="none" w:sz="0" w:space="0" w:color="auto"/>
        <w:bottom w:val="none" w:sz="0" w:space="0" w:color="auto"/>
        <w:right w:val="none" w:sz="0" w:space="0" w:color="auto"/>
      </w:divBdr>
    </w:div>
    <w:div w:id="972831774">
      <w:bodyDiv w:val="1"/>
      <w:marLeft w:val="0"/>
      <w:marRight w:val="0"/>
      <w:marTop w:val="0"/>
      <w:marBottom w:val="0"/>
      <w:divBdr>
        <w:top w:val="none" w:sz="0" w:space="0" w:color="auto"/>
        <w:left w:val="none" w:sz="0" w:space="0" w:color="auto"/>
        <w:bottom w:val="none" w:sz="0" w:space="0" w:color="auto"/>
        <w:right w:val="none" w:sz="0" w:space="0" w:color="auto"/>
      </w:divBdr>
    </w:div>
    <w:div w:id="972833162">
      <w:bodyDiv w:val="1"/>
      <w:marLeft w:val="0"/>
      <w:marRight w:val="0"/>
      <w:marTop w:val="0"/>
      <w:marBottom w:val="0"/>
      <w:divBdr>
        <w:top w:val="none" w:sz="0" w:space="0" w:color="auto"/>
        <w:left w:val="none" w:sz="0" w:space="0" w:color="auto"/>
        <w:bottom w:val="none" w:sz="0" w:space="0" w:color="auto"/>
        <w:right w:val="none" w:sz="0" w:space="0" w:color="auto"/>
      </w:divBdr>
    </w:div>
    <w:div w:id="982540777">
      <w:bodyDiv w:val="1"/>
      <w:marLeft w:val="0"/>
      <w:marRight w:val="0"/>
      <w:marTop w:val="0"/>
      <w:marBottom w:val="0"/>
      <w:divBdr>
        <w:top w:val="none" w:sz="0" w:space="0" w:color="auto"/>
        <w:left w:val="none" w:sz="0" w:space="0" w:color="auto"/>
        <w:bottom w:val="none" w:sz="0" w:space="0" w:color="auto"/>
        <w:right w:val="none" w:sz="0" w:space="0" w:color="auto"/>
      </w:divBdr>
    </w:div>
    <w:div w:id="988442341">
      <w:bodyDiv w:val="1"/>
      <w:marLeft w:val="0"/>
      <w:marRight w:val="0"/>
      <w:marTop w:val="0"/>
      <w:marBottom w:val="0"/>
      <w:divBdr>
        <w:top w:val="none" w:sz="0" w:space="0" w:color="auto"/>
        <w:left w:val="none" w:sz="0" w:space="0" w:color="auto"/>
        <w:bottom w:val="none" w:sz="0" w:space="0" w:color="auto"/>
        <w:right w:val="none" w:sz="0" w:space="0" w:color="auto"/>
      </w:divBdr>
    </w:div>
    <w:div w:id="1011614267">
      <w:bodyDiv w:val="1"/>
      <w:marLeft w:val="0"/>
      <w:marRight w:val="0"/>
      <w:marTop w:val="0"/>
      <w:marBottom w:val="0"/>
      <w:divBdr>
        <w:top w:val="none" w:sz="0" w:space="0" w:color="auto"/>
        <w:left w:val="none" w:sz="0" w:space="0" w:color="auto"/>
        <w:bottom w:val="none" w:sz="0" w:space="0" w:color="auto"/>
        <w:right w:val="none" w:sz="0" w:space="0" w:color="auto"/>
      </w:divBdr>
    </w:div>
    <w:div w:id="1021472195">
      <w:bodyDiv w:val="1"/>
      <w:marLeft w:val="0"/>
      <w:marRight w:val="0"/>
      <w:marTop w:val="0"/>
      <w:marBottom w:val="0"/>
      <w:divBdr>
        <w:top w:val="none" w:sz="0" w:space="0" w:color="auto"/>
        <w:left w:val="none" w:sz="0" w:space="0" w:color="auto"/>
        <w:bottom w:val="none" w:sz="0" w:space="0" w:color="auto"/>
        <w:right w:val="none" w:sz="0" w:space="0" w:color="auto"/>
      </w:divBdr>
    </w:div>
    <w:div w:id="1030376729">
      <w:bodyDiv w:val="1"/>
      <w:marLeft w:val="0"/>
      <w:marRight w:val="0"/>
      <w:marTop w:val="0"/>
      <w:marBottom w:val="0"/>
      <w:divBdr>
        <w:top w:val="none" w:sz="0" w:space="0" w:color="auto"/>
        <w:left w:val="none" w:sz="0" w:space="0" w:color="auto"/>
        <w:bottom w:val="none" w:sz="0" w:space="0" w:color="auto"/>
        <w:right w:val="none" w:sz="0" w:space="0" w:color="auto"/>
      </w:divBdr>
    </w:div>
    <w:div w:id="1045325133">
      <w:bodyDiv w:val="1"/>
      <w:marLeft w:val="0"/>
      <w:marRight w:val="0"/>
      <w:marTop w:val="0"/>
      <w:marBottom w:val="0"/>
      <w:divBdr>
        <w:top w:val="none" w:sz="0" w:space="0" w:color="auto"/>
        <w:left w:val="none" w:sz="0" w:space="0" w:color="auto"/>
        <w:bottom w:val="none" w:sz="0" w:space="0" w:color="auto"/>
        <w:right w:val="none" w:sz="0" w:space="0" w:color="auto"/>
      </w:divBdr>
    </w:div>
    <w:div w:id="1052079379">
      <w:bodyDiv w:val="1"/>
      <w:marLeft w:val="0"/>
      <w:marRight w:val="0"/>
      <w:marTop w:val="0"/>
      <w:marBottom w:val="0"/>
      <w:divBdr>
        <w:top w:val="none" w:sz="0" w:space="0" w:color="auto"/>
        <w:left w:val="none" w:sz="0" w:space="0" w:color="auto"/>
        <w:bottom w:val="none" w:sz="0" w:space="0" w:color="auto"/>
        <w:right w:val="none" w:sz="0" w:space="0" w:color="auto"/>
      </w:divBdr>
    </w:div>
    <w:div w:id="1082139029">
      <w:bodyDiv w:val="1"/>
      <w:marLeft w:val="0"/>
      <w:marRight w:val="0"/>
      <w:marTop w:val="0"/>
      <w:marBottom w:val="0"/>
      <w:divBdr>
        <w:top w:val="none" w:sz="0" w:space="0" w:color="auto"/>
        <w:left w:val="none" w:sz="0" w:space="0" w:color="auto"/>
        <w:bottom w:val="none" w:sz="0" w:space="0" w:color="auto"/>
        <w:right w:val="none" w:sz="0" w:space="0" w:color="auto"/>
      </w:divBdr>
    </w:div>
    <w:div w:id="1086339038">
      <w:bodyDiv w:val="1"/>
      <w:marLeft w:val="0"/>
      <w:marRight w:val="0"/>
      <w:marTop w:val="0"/>
      <w:marBottom w:val="0"/>
      <w:divBdr>
        <w:top w:val="none" w:sz="0" w:space="0" w:color="auto"/>
        <w:left w:val="none" w:sz="0" w:space="0" w:color="auto"/>
        <w:bottom w:val="none" w:sz="0" w:space="0" w:color="auto"/>
        <w:right w:val="none" w:sz="0" w:space="0" w:color="auto"/>
      </w:divBdr>
    </w:div>
    <w:div w:id="1100642280">
      <w:bodyDiv w:val="1"/>
      <w:marLeft w:val="0"/>
      <w:marRight w:val="0"/>
      <w:marTop w:val="0"/>
      <w:marBottom w:val="0"/>
      <w:divBdr>
        <w:top w:val="none" w:sz="0" w:space="0" w:color="auto"/>
        <w:left w:val="none" w:sz="0" w:space="0" w:color="auto"/>
        <w:bottom w:val="none" w:sz="0" w:space="0" w:color="auto"/>
        <w:right w:val="none" w:sz="0" w:space="0" w:color="auto"/>
      </w:divBdr>
    </w:div>
    <w:div w:id="1102070726">
      <w:bodyDiv w:val="1"/>
      <w:marLeft w:val="0"/>
      <w:marRight w:val="0"/>
      <w:marTop w:val="0"/>
      <w:marBottom w:val="0"/>
      <w:divBdr>
        <w:top w:val="none" w:sz="0" w:space="0" w:color="auto"/>
        <w:left w:val="none" w:sz="0" w:space="0" w:color="auto"/>
        <w:bottom w:val="none" w:sz="0" w:space="0" w:color="auto"/>
        <w:right w:val="none" w:sz="0" w:space="0" w:color="auto"/>
      </w:divBdr>
    </w:div>
    <w:div w:id="1124688658">
      <w:bodyDiv w:val="1"/>
      <w:marLeft w:val="0"/>
      <w:marRight w:val="0"/>
      <w:marTop w:val="0"/>
      <w:marBottom w:val="0"/>
      <w:divBdr>
        <w:top w:val="none" w:sz="0" w:space="0" w:color="auto"/>
        <w:left w:val="none" w:sz="0" w:space="0" w:color="auto"/>
        <w:bottom w:val="none" w:sz="0" w:space="0" w:color="auto"/>
        <w:right w:val="none" w:sz="0" w:space="0" w:color="auto"/>
      </w:divBdr>
    </w:div>
    <w:div w:id="1160778884">
      <w:bodyDiv w:val="1"/>
      <w:marLeft w:val="0"/>
      <w:marRight w:val="0"/>
      <w:marTop w:val="0"/>
      <w:marBottom w:val="0"/>
      <w:divBdr>
        <w:top w:val="none" w:sz="0" w:space="0" w:color="auto"/>
        <w:left w:val="none" w:sz="0" w:space="0" w:color="auto"/>
        <w:bottom w:val="none" w:sz="0" w:space="0" w:color="auto"/>
        <w:right w:val="none" w:sz="0" w:space="0" w:color="auto"/>
      </w:divBdr>
    </w:div>
    <w:div w:id="1170371555">
      <w:bodyDiv w:val="1"/>
      <w:marLeft w:val="0"/>
      <w:marRight w:val="0"/>
      <w:marTop w:val="0"/>
      <w:marBottom w:val="0"/>
      <w:divBdr>
        <w:top w:val="none" w:sz="0" w:space="0" w:color="auto"/>
        <w:left w:val="none" w:sz="0" w:space="0" w:color="auto"/>
        <w:bottom w:val="none" w:sz="0" w:space="0" w:color="auto"/>
        <w:right w:val="none" w:sz="0" w:space="0" w:color="auto"/>
      </w:divBdr>
    </w:div>
    <w:div w:id="1174415492">
      <w:bodyDiv w:val="1"/>
      <w:marLeft w:val="0"/>
      <w:marRight w:val="0"/>
      <w:marTop w:val="0"/>
      <w:marBottom w:val="0"/>
      <w:divBdr>
        <w:top w:val="none" w:sz="0" w:space="0" w:color="auto"/>
        <w:left w:val="none" w:sz="0" w:space="0" w:color="auto"/>
        <w:bottom w:val="none" w:sz="0" w:space="0" w:color="auto"/>
        <w:right w:val="none" w:sz="0" w:space="0" w:color="auto"/>
      </w:divBdr>
    </w:div>
    <w:div w:id="1177305992">
      <w:bodyDiv w:val="1"/>
      <w:marLeft w:val="0"/>
      <w:marRight w:val="0"/>
      <w:marTop w:val="0"/>
      <w:marBottom w:val="0"/>
      <w:divBdr>
        <w:top w:val="none" w:sz="0" w:space="0" w:color="auto"/>
        <w:left w:val="none" w:sz="0" w:space="0" w:color="auto"/>
        <w:bottom w:val="none" w:sz="0" w:space="0" w:color="auto"/>
        <w:right w:val="none" w:sz="0" w:space="0" w:color="auto"/>
      </w:divBdr>
    </w:div>
    <w:div w:id="1182741780">
      <w:bodyDiv w:val="1"/>
      <w:marLeft w:val="0"/>
      <w:marRight w:val="0"/>
      <w:marTop w:val="0"/>
      <w:marBottom w:val="0"/>
      <w:divBdr>
        <w:top w:val="none" w:sz="0" w:space="0" w:color="auto"/>
        <w:left w:val="none" w:sz="0" w:space="0" w:color="auto"/>
        <w:bottom w:val="none" w:sz="0" w:space="0" w:color="auto"/>
        <w:right w:val="none" w:sz="0" w:space="0" w:color="auto"/>
      </w:divBdr>
    </w:div>
    <w:div w:id="1189756524">
      <w:bodyDiv w:val="1"/>
      <w:marLeft w:val="0"/>
      <w:marRight w:val="0"/>
      <w:marTop w:val="0"/>
      <w:marBottom w:val="0"/>
      <w:divBdr>
        <w:top w:val="none" w:sz="0" w:space="0" w:color="auto"/>
        <w:left w:val="none" w:sz="0" w:space="0" w:color="auto"/>
        <w:bottom w:val="none" w:sz="0" w:space="0" w:color="auto"/>
        <w:right w:val="none" w:sz="0" w:space="0" w:color="auto"/>
      </w:divBdr>
    </w:div>
    <w:div w:id="1196194128">
      <w:bodyDiv w:val="1"/>
      <w:marLeft w:val="0"/>
      <w:marRight w:val="0"/>
      <w:marTop w:val="0"/>
      <w:marBottom w:val="0"/>
      <w:divBdr>
        <w:top w:val="none" w:sz="0" w:space="0" w:color="auto"/>
        <w:left w:val="none" w:sz="0" w:space="0" w:color="auto"/>
        <w:bottom w:val="none" w:sz="0" w:space="0" w:color="auto"/>
        <w:right w:val="none" w:sz="0" w:space="0" w:color="auto"/>
      </w:divBdr>
    </w:div>
    <w:div w:id="1200049718">
      <w:bodyDiv w:val="1"/>
      <w:marLeft w:val="0"/>
      <w:marRight w:val="0"/>
      <w:marTop w:val="0"/>
      <w:marBottom w:val="0"/>
      <w:divBdr>
        <w:top w:val="none" w:sz="0" w:space="0" w:color="auto"/>
        <w:left w:val="none" w:sz="0" w:space="0" w:color="auto"/>
        <w:bottom w:val="none" w:sz="0" w:space="0" w:color="auto"/>
        <w:right w:val="none" w:sz="0" w:space="0" w:color="auto"/>
      </w:divBdr>
    </w:div>
    <w:div w:id="1230263166">
      <w:bodyDiv w:val="1"/>
      <w:marLeft w:val="0"/>
      <w:marRight w:val="0"/>
      <w:marTop w:val="0"/>
      <w:marBottom w:val="0"/>
      <w:divBdr>
        <w:top w:val="none" w:sz="0" w:space="0" w:color="auto"/>
        <w:left w:val="none" w:sz="0" w:space="0" w:color="auto"/>
        <w:bottom w:val="none" w:sz="0" w:space="0" w:color="auto"/>
        <w:right w:val="none" w:sz="0" w:space="0" w:color="auto"/>
      </w:divBdr>
    </w:div>
    <w:div w:id="1264462317">
      <w:bodyDiv w:val="1"/>
      <w:marLeft w:val="0"/>
      <w:marRight w:val="0"/>
      <w:marTop w:val="0"/>
      <w:marBottom w:val="0"/>
      <w:divBdr>
        <w:top w:val="none" w:sz="0" w:space="0" w:color="auto"/>
        <w:left w:val="none" w:sz="0" w:space="0" w:color="auto"/>
        <w:bottom w:val="none" w:sz="0" w:space="0" w:color="auto"/>
        <w:right w:val="none" w:sz="0" w:space="0" w:color="auto"/>
      </w:divBdr>
    </w:div>
    <w:div w:id="1266838807">
      <w:bodyDiv w:val="1"/>
      <w:marLeft w:val="0"/>
      <w:marRight w:val="0"/>
      <w:marTop w:val="0"/>
      <w:marBottom w:val="0"/>
      <w:divBdr>
        <w:top w:val="none" w:sz="0" w:space="0" w:color="auto"/>
        <w:left w:val="none" w:sz="0" w:space="0" w:color="auto"/>
        <w:bottom w:val="none" w:sz="0" w:space="0" w:color="auto"/>
        <w:right w:val="none" w:sz="0" w:space="0" w:color="auto"/>
      </w:divBdr>
    </w:div>
    <w:div w:id="1275673687">
      <w:bodyDiv w:val="1"/>
      <w:marLeft w:val="0"/>
      <w:marRight w:val="0"/>
      <w:marTop w:val="0"/>
      <w:marBottom w:val="0"/>
      <w:divBdr>
        <w:top w:val="none" w:sz="0" w:space="0" w:color="auto"/>
        <w:left w:val="none" w:sz="0" w:space="0" w:color="auto"/>
        <w:bottom w:val="none" w:sz="0" w:space="0" w:color="auto"/>
        <w:right w:val="none" w:sz="0" w:space="0" w:color="auto"/>
      </w:divBdr>
    </w:div>
    <w:div w:id="1279529968">
      <w:bodyDiv w:val="1"/>
      <w:marLeft w:val="0"/>
      <w:marRight w:val="0"/>
      <w:marTop w:val="0"/>
      <w:marBottom w:val="0"/>
      <w:divBdr>
        <w:top w:val="none" w:sz="0" w:space="0" w:color="auto"/>
        <w:left w:val="none" w:sz="0" w:space="0" w:color="auto"/>
        <w:bottom w:val="none" w:sz="0" w:space="0" w:color="auto"/>
        <w:right w:val="none" w:sz="0" w:space="0" w:color="auto"/>
      </w:divBdr>
    </w:div>
    <w:div w:id="1280605884">
      <w:bodyDiv w:val="1"/>
      <w:marLeft w:val="0"/>
      <w:marRight w:val="0"/>
      <w:marTop w:val="0"/>
      <w:marBottom w:val="0"/>
      <w:divBdr>
        <w:top w:val="none" w:sz="0" w:space="0" w:color="auto"/>
        <w:left w:val="none" w:sz="0" w:space="0" w:color="auto"/>
        <w:bottom w:val="none" w:sz="0" w:space="0" w:color="auto"/>
        <w:right w:val="none" w:sz="0" w:space="0" w:color="auto"/>
      </w:divBdr>
    </w:div>
    <w:div w:id="1286425119">
      <w:bodyDiv w:val="1"/>
      <w:marLeft w:val="0"/>
      <w:marRight w:val="0"/>
      <w:marTop w:val="0"/>
      <w:marBottom w:val="0"/>
      <w:divBdr>
        <w:top w:val="none" w:sz="0" w:space="0" w:color="auto"/>
        <w:left w:val="none" w:sz="0" w:space="0" w:color="auto"/>
        <w:bottom w:val="none" w:sz="0" w:space="0" w:color="auto"/>
        <w:right w:val="none" w:sz="0" w:space="0" w:color="auto"/>
      </w:divBdr>
    </w:div>
    <w:div w:id="1290164298">
      <w:bodyDiv w:val="1"/>
      <w:marLeft w:val="0"/>
      <w:marRight w:val="0"/>
      <w:marTop w:val="0"/>
      <w:marBottom w:val="0"/>
      <w:divBdr>
        <w:top w:val="none" w:sz="0" w:space="0" w:color="auto"/>
        <w:left w:val="none" w:sz="0" w:space="0" w:color="auto"/>
        <w:bottom w:val="none" w:sz="0" w:space="0" w:color="auto"/>
        <w:right w:val="none" w:sz="0" w:space="0" w:color="auto"/>
      </w:divBdr>
    </w:div>
    <w:div w:id="1363167620">
      <w:bodyDiv w:val="1"/>
      <w:marLeft w:val="0"/>
      <w:marRight w:val="0"/>
      <w:marTop w:val="0"/>
      <w:marBottom w:val="0"/>
      <w:divBdr>
        <w:top w:val="none" w:sz="0" w:space="0" w:color="auto"/>
        <w:left w:val="none" w:sz="0" w:space="0" w:color="auto"/>
        <w:bottom w:val="none" w:sz="0" w:space="0" w:color="auto"/>
        <w:right w:val="none" w:sz="0" w:space="0" w:color="auto"/>
      </w:divBdr>
    </w:div>
    <w:div w:id="1388600722">
      <w:bodyDiv w:val="1"/>
      <w:marLeft w:val="0"/>
      <w:marRight w:val="0"/>
      <w:marTop w:val="0"/>
      <w:marBottom w:val="0"/>
      <w:divBdr>
        <w:top w:val="none" w:sz="0" w:space="0" w:color="auto"/>
        <w:left w:val="none" w:sz="0" w:space="0" w:color="auto"/>
        <w:bottom w:val="none" w:sz="0" w:space="0" w:color="auto"/>
        <w:right w:val="none" w:sz="0" w:space="0" w:color="auto"/>
      </w:divBdr>
    </w:div>
    <w:div w:id="1405644945">
      <w:bodyDiv w:val="1"/>
      <w:marLeft w:val="0"/>
      <w:marRight w:val="0"/>
      <w:marTop w:val="0"/>
      <w:marBottom w:val="0"/>
      <w:divBdr>
        <w:top w:val="none" w:sz="0" w:space="0" w:color="auto"/>
        <w:left w:val="none" w:sz="0" w:space="0" w:color="auto"/>
        <w:bottom w:val="none" w:sz="0" w:space="0" w:color="auto"/>
        <w:right w:val="none" w:sz="0" w:space="0" w:color="auto"/>
      </w:divBdr>
    </w:div>
    <w:div w:id="1435515454">
      <w:bodyDiv w:val="1"/>
      <w:marLeft w:val="0"/>
      <w:marRight w:val="0"/>
      <w:marTop w:val="0"/>
      <w:marBottom w:val="0"/>
      <w:divBdr>
        <w:top w:val="none" w:sz="0" w:space="0" w:color="auto"/>
        <w:left w:val="none" w:sz="0" w:space="0" w:color="auto"/>
        <w:bottom w:val="none" w:sz="0" w:space="0" w:color="auto"/>
        <w:right w:val="none" w:sz="0" w:space="0" w:color="auto"/>
      </w:divBdr>
    </w:div>
    <w:div w:id="1447964030">
      <w:bodyDiv w:val="1"/>
      <w:marLeft w:val="0"/>
      <w:marRight w:val="0"/>
      <w:marTop w:val="0"/>
      <w:marBottom w:val="0"/>
      <w:divBdr>
        <w:top w:val="none" w:sz="0" w:space="0" w:color="auto"/>
        <w:left w:val="none" w:sz="0" w:space="0" w:color="auto"/>
        <w:bottom w:val="none" w:sz="0" w:space="0" w:color="auto"/>
        <w:right w:val="none" w:sz="0" w:space="0" w:color="auto"/>
      </w:divBdr>
    </w:div>
    <w:div w:id="1448501698">
      <w:bodyDiv w:val="1"/>
      <w:marLeft w:val="0"/>
      <w:marRight w:val="0"/>
      <w:marTop w:val="0"/>
      <w:marBottom w:val="0"/>
      <w:divBdr>
        <w:top w:val="none" w:sz="0" w:space="0" w:color="auto"/>
        <w:left w:val="none" w:sz="0" w:space="0" w:color="auto"/>
        <w:bottom w:val="none" w:sz="0" w:space="0" w:color="auto"/>
        <w:right w:val="none" w:sz="0" w:space="0" w:color="auto"/>
      </w:divBdr>
    </w:div>
    <w:div w:id="1459103712">
      <w:bodyDiv w:val="1"/>
      <w:marLeft w:val="0"/>
      <w:marRight w:val="0"/>
      <w:marTop w:val="0"/>
      <w:marBottom w:val="0"/>
      <w:divBdr>
        <w:top w:val="none" w:sz="0" w:space="0" w:color="auto"/>
        <w:left w:val="none" w:sz="0" w:space="0" w:color="auto"/>
        <w:bottom w:val="none" w:sz="0" w:space="0" w:color="auto"/>
        <w:right w:val="none" w:sz="0" w:space="0" w:color="auto"/>
      </w:divBdr>
    </w:div>
    <w:div w:id="1481655505">
      <w:bodyDiv w:val="1"/>
      <w:marLeft w:val="0"/>
      <w:marRight w:val="0"/>
      <w:marTop w:val="0"/>
      <w:marBottom w:val="0"/>
      <w:divBdr>
        <w:top w:val="none" w:sz="0" w:space="0" w:color="auto"/>
        <w:left w:val="none" w:sz="0" w:space="0" w:color="auto"/>
        <w:bottom w:val="none" w:sz="0" w:space="0" w:color="auto"/>
        <w:right w:val="none" w:sz="0" w:space="0" w:color="auto"/>
      </w:divBdr>
    </w:div>
    <w:div w:id="1516577371">
      <w:bodyDiv w:val="1"/>
      <w:marLeft w:val="0"/>
      <w:marRight w:val="0"/>
      <w:marTop w:val="0"/>
      <w:marBottom w:val="0"/>
      <w:divBdr>
        <w:top w:val="none" w:sz="0" w:space="0" w:color="auto"/>
        <w:left w:val="none" w:sz="0" w:space="0" w:color="auto"/>
        <w:bottom w:val="none" w:sz="0" w:space="0" w:color="auto"/>
        <w:right w:val="none" w:sz="0" w:space="0" w:color="auto"/>
      </w:divBdr>
    </w:div>
    <w:div w:id="1523393331">
      <w:bodyDiv w:val="1"/>
      <w:marLeft w:val="0"/>
      <w:marRight w:val="0"/>
      <w:marTop w:val="0"/>
      <w:marBottom w:val="0"/>
      <w:divBdr>
        <w:top w:val="none" w:sz="0" w:space="0" w:color="auto"/>
        <w:left w:val="none" w:sz="0" w:space="0" w:color="auto"/>
        <w:bottom w:val="none" w:sz="0" w:space="0" w:color="auto"/>
        <w:right w:val="none" w:sz="0" w:space="0" w:color="auto"/>
      </w:divBdr>
    </w:div>
    <w:div w:id="1524516001">
      <w:bodyDiv w:val="1"/>
      <w:marLeft w:val="0"/>
      <w:marRight w:val="0"/>
      <w:marTop w:val="0"/>
      <w:marBottom w:val="0"/>
      <w:divBdr>
        <w:top w:val="none" w:sz="0" w:space="0" w:color="auto"/>
        <w:left w:val="none" w:sz="0" w:space="0" w:color="auto"/>
        <w:bottom w:val="none" w:sz="0" w:space="0" w:color="auto"/>
        <w:right w:val="none" w:sz="0" w:space="0" w:color="auto"/>
      </w:divBdr>
    </w:div>
    <w:div w:id="1525363757">
      <w:bodyDiv w:val="1"/>
      <w:marLeft w:val="0"/>
      <w:marRight w:val="0"/>
      <w:marTop w:val="0"/>
      <w:marBottom w:val="0"/>
      <w:divBdr>
        <w:top w:val="none" w:sz="0" w:space="0" w:color="auto"/>
        <w:left w:val="none" w:sz="0" w:space="0" w:color="auto"/>
        <w:bottom w:val="none" w:sz="0" w:space="0" w:color="auto"/>
        <w:right w:val="none" w:sz="0" w:space="0" w:color="auto"/>
      </w:divBdr>
    </w:div>
    <w:div w:id="1531214162">
      <w:bodyDiv w:val="1"/>
      <w:marLeft w:val="0"/>
      <w:marRight w:val="0"/>
      <w:marTop w:val="0"/>
      <w:marBottom w:val="0"/>
      <w:divBdr>
        <w:top w:val="none" w:sz="0" w:space="0" w:color="auto"/>
        <w:left w:val="none" w:sz="0" w:space="0" w:color="auto"/>
        <w:bottom w:val="none" w:sz="0" w:space="0" w:color="auto"/>
        <w:right w:val="none" w:sz="0" w:space="0" w:color="auto"/>
      </w:divBdr>
    </w:div>
    <w:div w:id="1650789821">
      <w:bodyDiv w:val="1"/>
      <w:marLeft w:val="0"/>
      <w:marRight w:val="0"/>
      <w:marTop w:val="0"/>
      <w:marBottom w:val="0"/>
      <w:divBdr>
        <w:top w:val="none" w:sz="0" w:space="0" w:color="auto"/>
        <w:left w:val="none" w:sz="0" w:space="0" w:color="auto"/>
        <w:bottom w:val="none" w:sz="0" w:space="0" w:color="auto"/>
        <w:right w:val="none" w:sz="0" w:space="0" w:color="auto"/>
      </w:divBdr>
    </w:div>
    <w:div w:id="1663970972">
      <w:bodyDiv w:val="1"/>
      <w:marLeft w:val="0"/>
      <w:marRight w:val="0"/>
      <w:marTop w:val="0"/>
      <w:marBottom w:val="0"/>
      <w:divBdr>
        <w:top w:val="none" w:sz="0" w:space="0" w:color="auto"/>
        <w:left w:val="none" w:sz="0" w:space="0" w:color="auto"/>
        <w:bottom w:val="none" w:sz="0" w:space="0" w:color="auto"/>
        <w:right w:val="none" w:sz="0" w:space="0" w:color="auto"/>
      </w:divBdr>
    </w:div>
    <w:div w:id="1713310708">
      <w:bodyDiv w:val="1"/>
      <w:marLeft w:val="0"/>
      <w:marRight w:val="0"/>
      <w:marTop w:val="0"/>
      <w:marBottom w:val="0"/>
      <w:divBdr>
        <w:top w:val="none" w:sz="0" w:space="0" w:color="auto"/>
        <w:left w:val="none" w:sz="0" w:space="0" w:color="auto"/>
        <w:bottom w:val="none" w:sz="0" w:space="0" w:color="auto"/>
        <w:right w:val="none" w:sz="0" w:space="0" w:color="auto"/>
      </w:divBdr>
    </w:div>
    <w:div w:id="1737509871">
      <w:bodyDiv w:val="1"/>
      <w:marLeft w:val="0"/>
      <w:marRight w:val="0"/>
      <w:marTop w:val="0"/>
      <w:marBottom w:val="0"/>
      <w:divBdr>
        <w:top w:val="none" w:sz="0" w:space="0" w:color="auto"/>
        <w:left w:val="none" w:sz="0" w:space="0" w:color="auto"/>
        <w:bottom w:val="none" w:sz="0" w:space="0" w:color="auto"/>
        <w:right w:val="none" w:sz="0" w:space="0" w:color="auto"/>
      </w:divBdr>
    </w:div>
    <w:div w:id="1755858857">
      <w:bodyDiv w:val="1"/>
      <w:marLeft w:val="0"/>
      <w:marRight w:val="0"/>
      <w:marTop w:val="0"/>
      <w:marBottom w:val="0"/>
      <w:divBdr>
        <w:top w:val="none" w:sz="0" w:space="0" w:color="auto"/>
        <w:left w:val="none" w:sz="0" w:space="0" w:color="auto"/>
        <w:bottom w:val="none" w:sz="0" w:space="0" w:color="auto"/>
        <w:right w:val="none" w:sz="0" w:space="0" w:color="auto"/>
      </w:divBdr>
    </w:div>
    <w:div w:id="1759869017">
      <w:bodyDiv w:val="1"/>
      <w:marLeft w:val="0"/>
      <w:marRight w:val="0"/>
      <w:marTop w:val="0"/>
      <w:marBottom w:val="0"/>
      <w:divBdr>
        <w:top w:val="none" w:sz="0" w:space="0" w:color="auto"/>
        <w:left w:val="none" w:sz="0" w:space="0" w:color="auto"/>
        <w:bottom w:val="none" w:sz="0" w:space="0" w:color="auto"/>
        <w:right w:val="none" w:sz="0" w:space="0" w:color="auto"/>
      </w:divBdr>
    </w:div>
    <w:div w:id="1776556955">
      <w:bodyDiv w:val="1"/>
      <w:marLeft w:val="0"/>
      <w:marRight w:val="0"/>
      <w:marTop w:val="0"/>
      <w:marBottom w:val="0"/>
      <w:divBdr>
        <w:top w:val="none" w:sz="0" w:space="0" w:color="auto"/>
        <w:left w:val="none" w:sz="0" w:space="0" w:color="auto"/>
        <w:bottom w:val="none" w:sz="0" w:space="0" w:color="auto"/>
        <w:right w:val="none" w:sz="0" w:space="0" w:color="auto"/>
      </w:divBdr>
    </w:div>
    <w:div w:id="1799950416">
      <w:bodyDiv w:val="1"/>
      <w:marLeft w:val="0"/>
      <w:marRight w:val="0"/>
      <w:marTop w:val="0"/>
      <w:marBottom w:val="0"/>
      <w:divBdr>
        <w:top w:val="none" w:sz="0" w:space="0" w:color="auto"/>
        <w:left w:val="none" w:sz="0" w:space="0" w:color="auto"/>
        <w:bottom w:val="none" w:sz="0" w:space="0" w:color="auto"/>
        <w:right w:val="none" w:sz="0" w:space="0" w:color="auto"/>
      </w:divBdr>
    </w:div>
    <w:div w:id="1818691275">
      <w:bodyDiv w:val="1"/>
      <w:marLeft w:val="0"/>
      <w:marRight w:val="0"/>
      <w:marTop w:val="0"/>
      <w:marBottom w:val="0"/>
      <w:divBdr>
        <w:top w:val="none" w:sz="0" w:space="0" w:color="auto"/>
        <w:left w:val="none" w:sz="0" w:space="0" w:color="auto"/>
        <w:bottom w:val="none" w:sz="0" w:space="0" w:color="auto"/>
        <w:right w:val="none" w:sz="0" w:space="0" w:color="auto"/>
      </w:divBdr>
    </w:div>
    <w:div w:id="1826971618">
      <w:bodyDiv w:val="1"/>
      <w:marLeft w:val="0"/>
      <w:marRight w:val="0"/>
      <w:marTop w:val="0"/>
      <w:marBottom w:val="0"/>
      <w:divBdr>
        <w:top w:val="none" w:sz="0" w:space="0" w:color="auto"/>
        <w:left w:val="none" w:sz="0" w:space="0" w:color="auto"/>
        <w:bottom w:val="none" w:sz="0" w:space="0" w:color="auto"/>
        <w:right w:val="none" w:sz="0" w:space="0" w:color="auto"/>
      </w:divBdr>
    </w:div>
    <w:div w:id="1828209541">
      <w:bodyDiv w:val="1"/>
      <w:marLeft w:val="0"/>
      <w:marRight w:val="0"/>
      <w:marTop w:val="0"/>
      <w:marBottom w:val="0"/>
      <w:divBdr>
        <w:top w:val="none" w:sz="0" w:space="0" w:color="auto"/>
        <w:left w:val="none" w:sz="0" w:space="0" w:color="auto"/>
        <w:bottom w:val="none" w:sz="0" w:space="0" w:color="auto"/>
        <w:right w:val="none" w:sz="0" w:space="0" w:color="auto"/>
      </w:divBdr>
    </w:div>
    <w:div w:id="1831554530">
      <w:bodyDiv w:val="1"/>
      <w:marLeft w:val="0"/>
      <w:marRight w:val="0"/>
      <w:marTop w:val="0"/>
      <w:marBottom w:val="0"/>
      <w:divBdr>
        <w:top w:val="none" w:sz="0" w:space="0" w:color="auto"/>
        <w:left w:val="none" w:sz="0" w:space="0" w:color="auto"/>
        <w:bottom w:val="none" w:sz="0" w:space="0" w:color="auto"/>
        <w:right w:val="none" w:sz="0" w:space="0" w:color="auto"/>
      </w:divBdr>
    </w:div>
    <w:div w:id="1839926055">
      <w:bodyDiv w:val="1"/>
      <w:marLeft w:val="0"/>
      <w:marRight w:val="0"/>
      <w:marTop w:val="0"/>
      <w:marBottom w:val="0"/>
      <w:divBdr>
        <w:top w:val="none" w:sz="0" w:space="0" w:color="auto"/>
        <w:left w:val="none" w:sz="0" w:space="0" w:color="auto"/>
        <w:bottom w:val="none" w:sz="0" w:space="0" w:color="auto"/>
        <w:right w:val="none" w:sz="0" w:space="0" w:color="auto"/>
      </w:divBdr>
    </w:div>
    <w:div w:id="1863083122">
      <w:bodyDiv w:val="1"/>
      <w:marLeft w:val="0"/>
      <w:marRight w:val="0"/>
      <w:marTop w:val="0"/>
      <w:marBottom w:val="0"/>
      <w:divBdr>
        <w:top w:val="none" w:sz="0" w:space="0" w:color="auto"/>
        <w:left w:val="none" w:sz="0" w:space="0" w:color="auto"/>
        <w:bottom w:val="none" w:sz="0" w:space="0" w:color="auto"/>
        <w:right w:val="none" w:sz="0" w:space="0" w:color="auto"/>
      </w:divBdr>
    </w:div>
    <w:div w:id="2021424063">
      <w:bodyDiv w:val="1"/>
      <w:marLeft w:val="0"/>
      <w:marRight w:val="0"/>
      <w:marTop w:val="0"/>
      <w:marBottom w:val="0"/>
      <w:divBdr>
        <w:top w:val="none" w:sz="0" w:space="0" w:color="auto"/>
        <w:left w:val="none" w:sz="0" w:space="0" w:color="auto"/>
        <w:bottom w:val="none" w:sz="0" w:space="0" w:color="auto"/>
        <w:right w:val="none" w:sz="0" w:space="0" w:color="auto"/>
      </w:divBdr>
    </w:div>
    <w:div w:id="2057269456">
      <w:bodyDiv w:val="1"/>
      <w:marLeft w:val="0"/>
      <w:marRight w:val="0"/>
      <w:marTop w:val="0"/>
      <w:marBottom w:val="0"/>
      <w:divBdr>
        <w:top w:val="none" w:sz="0" w:space="0" w:color="auto"/>
        <w:left w:val="none" w:sz="0" w:space="0" w:color="auto"/>
        <w:bottom w:val="none" w:sz="0" w:space="0" w:color="auto"/>
        <w:right w:val="none" w:sz="0" w:space="0" w:color="auto"/>
      </w:divBdr>
    </w:div>
    <w:div w:id="2072119178">
      <w:bodyDiv w:val="1"/>
      <w:marLeft w:val="0"/>
      <w:marRight w:val="0"/>
      <w:marTop w:val="0"/>
      <w:marBottom w:val="0"/>
      <w:divBdr>
        <w:top w:val="none" w:sz="0" w:space="0" w:color="auto"/>
        <w:left w:val="none" w:sz="0" w:space="0" w:color="auto"/>
        <w:bottom w:val="none" w:sz="0" w:space="0" w:color="auto"/>
        <w:right w:val="none" w:sz="0" w:space="0" w:color="auto"/>
      </w:divBdr>
    </w:div>
    <w:div w:id="2074087161">
      <w:bodyDiv w:val="1"/>
      <w:marLeft w:val="0"/>
      <w:marRight w:val="0"/>
      <w:marTop w:val="0"/>
      <w:marBottom w:val="0"/>
      <w:divBdr>
        <w:top w:val="none" w:sz="0" w:space="0" w:color="auto"/>
        <w:left w:val="none" w:sz="0" w:space="0" w:color="auto"/>
        <w:bottom w:val="none" w:sz="0" w:space="0" w:color="auto"/>
        <w:right w:val="none" w:sz="0" w:space="0" w:color="auto"/>
      </w:divBdr>
    </w:div>
    <w:div w:id="2079357677">
      <w:bodyDiv w:val="1"/>
      <w:marLeft w:val="0"/>
      <w:marRight w:val="0"/>
      <w:marTop w:val="0"/>
      <w:marBottom w:val="0"/>
      <w:divBdr>
        <w:top w:val="none" w:sz="0" w:space="0" w:color="auto"/>
        <w:left w:val="none" w:sz="0" w:space="0" w:color="auto"/>
        <w:bottom w:val="none" w:sz="0" w:space="0" w:color="auto"/>
        <w:right w:val="none" w:sz="0" w:space="0" w:color="auto"/>
      </w:divBdr>
    </w:div>
    <w:div w:id="2079859066">
      <w:bodyDiv w:val="1"/>
      <w:marLeft w:val="0"/>
      <w:marRight w:val="0"/>
      <w:marTop w:val="0"/>
      <w:marBottom w:val="0"/>
      <w:divBdr>
        <w:top w:val="none" w:sz="0" w:space="0" w:color="auto"/>
        <w:left w:val="none" w:sz="0" w:space="0" w:color="auto"/>
        <w:bottom w:val="none" w:sz="0" w:space="0" w:color="auto"/>
        <w:right w:val="none" w:sz="0" w:space="0" w:color="auto"/>
      </w:divBdr>
    </w:div>
    <w:div w:id="2088383629">
      <w:bodyDiv w:val="1"/>
      <w:marLeft w:val="0"/>
      <w:marRight w:val="0"/>
      <w:marTop w:val="0"/>
      <w:marBottom w:val="0"/>
      <w:divBdr>
        <w:top w:val="none" w:sz="0" w:space="0" w:color="auto"/>
        <w:left w:val="none" w:sz="0" w:space="0" w:color="auto"/>
        <w:bottom w:val="none" w:sz="0" w:space="0" w:color="auto"/>
        <w:right w:val="none" w:sz="0" w:space="0" w:color="auto"/>
      </w:divBdr>
    </w:div>
    <w:div w:id="2088527511">
      <w:bodyDiv w:val="1"/>
      <w:marLeft w:val="0"/>
      <w:marRight w:val="0"/>
      <w:marTop w:val="0"/>
      <w:marBottom w:val="0"/>
      <w:divBdr>
        <w:top w:val="none" w:sz="0" w:space="0" w:color="auto"/>
        <w:left w:val="none" w:sz="0" w:space="0" w:color="auto"/>
        <w:bottom w:val="none" w:sz="0" w:space="0" w:color="auto"/>
        <w:right w:val="none" w:sz="0" w:space="0" w:color="auto"/>
      </w:divBdr>
    </w:div>
    <w:div w:id="2096903509">
      <w:bodyDiv w:val="1"/>
      <w:marLeft w:val="0"/>
      <w:marRight w:val="0"/>
      <w:marTop w:val="0"/>
      <w:marBottom w:val="0"/>
      <w:divBdr>
        <w:top w:val="none" w:sz="0" w:space="0" w:color="auto"/>
        <w:left w:val="none" w:sz="0" w:space="0" w:color="auto"/>
        <w:bottom w:val="none" w:sz="0" w:space="0" w:color="auto"/>
        <w:right w:val="none" w:sz="0" w:space="0" w:color="auto"/>
      </w:divBdr>
    </w:div>
    <w:div w:id="2109614990">
      <w:bodyDiv w:val="1"/>
      <w:marLeft w:val="0"/>
      <w:marRight w:val="0"/>
      <w:marTop w:val="0"/>
      <w:marBottom w:val="0"/>
      <w:divBdr>
        <w:top w:val="none" w:sz="0" w:space="0" w:color="auto"/>
        <w:left w:val="none" w:sz="0" w:space="0" w:color="auto"/>
        <w:bottom w:val="none" w:sz="0" w:space="0" w:color="auto"/>
        <w:right w:val="none" w:sz="0" w:space="0" w:color="auto"/>
      </w:divBdr>
    </w:div>
    <w:div w:id="2113668899">
      <w:bodyDiv w:val="1"/>
      <w:marLeft w:val="0"/>
      <w:marRight w:val="0"/>
      <w:marTop w:val="0"/>
      <w:marBottom w:val="0"/>
      <w:divBdr>
        <w:top w:val="none" w:sz="0" w:space="0" w:color="auto"/>
        <w:left w:val="none" w:sz="0" w:space="0" w:color="auto"/>
        <w:bottom w:val="none" w:sz="0" w:space="0" w:color="auto"/>
        <w:right w:val="none" w:sz="0" w:space="0" w:color="auto"/>
      </w:divBdr>
    </w:div>
    <w:div w:id="2125999507">
      <w:bodyDiv w:val="1"/>
      <w:marLeft w:val="0"/>
      <w:marRight w:val="0"/>
      <w:marTop w:val="0"/>
      <w:marBottom w:val="0"/>
      <w:divBdr>
        <w:top w:val="none" w:sz="0" w:space="0" w:color="auto"/>
        <w:left w:val="none" w:sz="0" w:space="0" w:color="auto"/>
        <w:bottom w:val="none" w:sz="0" w:space="0" w:color="auto"/>
        <w:right w:val="none" w:sz="0" w:space="0" w:color="auto"/>
      </w:divBdr>
    </w:div>
    <w:div w:id="2141991033">
      <w:bodyDiv w:val="1"/>
      <w:marLeft w:val="0"/>
      <w:marRight w:val="0"/>
      <w:marTop w:val="0"/>
      <w:marBottom w:val="0"/>
      <w:divBdr>
        <w:top w:val="none" w:sz="0" w:space="0" w:color="auto"/>
        <w:left w:val="none" w:sz="0" w:space="0" w:color="auto"/>
        <w:bottom w:val="none" w:sz="0" w:space="0" w:color="auto"/>
        <w:right w:val="none" w:sz="0" w:space="0" w:color="auto"/>
      </w:divBdr>
    </w:div>
    <w:div w:id="2142259465">
      <w:bodyDiv w:val="1"/>
      <w:marLeft w:val="0"/>
      <w:marRight w:val="0"/>
      <w:marTop w:val="0"/>
      <w:marBottom w:val="0"/>
      <w:divBdr>
        <w:top w:val="none" w:sz="0" w:space="0" w:color="auto"/>
        <w:left w:val="none" w:sz="0" w:space="0" w:color="auto"/>
        <w:bottom w:val="none" w:sz="0" w:space="0" w:color="auto"/>
        <w:right w:val="none" w:sz="0" w:space="0" w:color="auto"/>
      </w:divBdr>
    </w:div>
    <w:div w:id="214723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B960F-091F-4C40-8E33-FD08C6B21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14</Pages>
  <Words>4953</Words>
  <Characters>29228</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DTF SOLUTIONS</dc:creator>
  <cp:keywords/>
  <dc:description/>
  <cp:lastModifiedBy>Kitti Orszaghova</cp:lastModifiedBy>
  <cp:revision>5</cp:revision>
  <cp:lastPrinted>2019-09-02T11:09:00Z</cp:lastPrinted>
  <dcterms:created xsi:type="dcterms:W3CDTF">2019-11-07T12:08:00Z</dcterms:created>
  <dcterms:modified xsi:type="dcterms:W3CDTF">2019-11-14T16:03:00Z</dcterms:modified>
</cp:coreProperties>
</file>